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E650F5" w:rsidRDefault="00000000">
      <w:pPr>
        <w:keepNext/>
        <w:keepLines/>
        <w:spacing w:before="200"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PROFESSIONAL SERVICES CONTRACT</w:t>
      </w:r>
    </w:p>
    <w:p w14:paraId="00000002" w14:textId="77777777" w:rsidR="00E650F5" w:rsidRDefault="00E650F5">
      <w:pPr>
        <w:spacing w:after="0" w:line="240" w:lineRule="auto"/>
        <w:jc w:val="center"/>
        <w:rPr>
          <w:rFonts w:ascii="Times New Roman" w:eastAsia="Times New Roman" w:hAnsi="Times New Roman" w:cs="Times New Roman"/>
          <w:b/>
        </w:rPr>
      </w:pPr>
    </w:p>
    <w:p w14:paraId="00000003" w14:textId="77777777" w:rsidR="00E650F5" w:rsidRDefault="00000000">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 </w:t>
      </w:r>
    </w:p>
    <w:p w14:paraId="00000004" w14:textId="77777777" w:rsidR="00E650F5" w:rsidRDefault="00E650F5">
      <w:pPr>
        <w:spacing w:after="0" w:line="240" w:lineRule="auto"/>
        <w:jc w:val="center"/>
        <w:rPr>
          <w:rFonts w:ascii="Times New Roman" w:eastAsia="Times New Roman" w:hAnsi="Times New Roman" w:cs="Times New Roman"/>
          <w:b/>
        </w:rPr>
      </w:pPr>
    </w:p>
    <w:p w14:paraId="00000005"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This Contract (“Contract”), entered into by and between _____________________ (the “State”) and _________________ (the “Contractor”), is executed pursuant to the terms and conditions set forth herein.  In consideration of those mutual undertakings and covenants, the parties agree as follows:  </w:t>
      </w:r>
    </w:p>
    <w:p w14:paraId="00000006" w14:textId="77777777" w:rsidR="00E650F5" w:rsidRDefault="00E650F5">
      <w:pPr>
        <w:spacing w:after="0" w:line="240" w:lineRule="auto"/>
        <w:rPr>
          <w:rFonts w:ascii="Times New Roman" w:eastAsia="Times New Roman" w:hAnsi="Times New Roman" w:cs="Times New Roman"/>
        </w:rPr>
      </w:pPr>
    </w:p>
    <w:p w14:paraId="00000007"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t>1.  Duties of Contractor</w:t>
      </w:r>
      <w:r>
        <w:rPr>
          <w:rFonts w:ascii="Times New Roman" w:eastAsia="Times New Roman" w:hAnsi="Times New Roman" w:cs="Times New Roman"/>
        </w:rPr>
        <w:t>.  The Contractor shall provide the following services relative to this Contract:</w:t>
      </w:r>
    </w:p>
    <w:p w14:paraId="00000008"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p w14:paraId="00000009"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t>2.  Consideration</w:t>
      </w:r>
      <w:r>
        <w:rPr>
          <w:rFonts w:ascii="Times New Roman" w:eastAsia="Times New Roman" w:hAnsi="Times New Roman" w:cs="Times New Roman"/>
        </w:rPr>
        <w:t>.  The Contractor will be paid at the rate of _______ for performing the duties set forth above. Total remuneration under this Contract shall not exceed $ ________.</w:t>
      </w:r>
    </w:p>
    <w:p w14:paraId="0000000A" w14:textId="77777777" w:rsidR="00E650F5" w:rsidRDefault="00E650F5">
      <w:pPr>
        <w:spacing w:after="0" w:line="240" w:lineRule="auto"/>
        <w:rPr>
          <w:rFonts w:ascii="Times New Roman" w:eastAsia="Times New Roman" w:hAnsi="Times New Roman" w:cs="Times New Roman"/>
        </w:rPr>
      </w:pPr>
    </w:p>
    <w:p w14:paraId="0000000B"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t>3.  Term</w:t>
      </w:r>
      <w:r>
        <w:rPr>
          <w:rFonts w:ascii="Times New Roman" w:eastAsia="Times New Roman" w:hAnsi="Times New Roman" w:cs="Times New Roman"/>
        </w:rPr>
        <w:t>.  This Contract shall be effective for a period of _________. It shall commence on _______ and shall remain in effect through ________.</w:t>
      </w:r>
    </w:p>
    <w:p w14:paraId="0000000C" w14:textId="77777777" w:rsidR="00E650F5" w:rsidRDefault="00E650F5">
      <w:pPr>
        <w:spacing w:after="0" w:line="240" w:lineRule="auto"/>
        <w:rPr>
          <w:rFonts w:ascii="Times New Roman" w:eastAsia="Times New Roman" w:hAnsi="Times New Roman" w:cs="Times New Roman"/>
          <w:b/>
          <w:smallCaps/>
          <w:color w:val="000000"/>
        </w:rPr>
      </w:pPr>
    </w:p>
    <w:p w14:paraId="0000000D"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t>4.  Access to Records</w:t>
      </w:r>
      <w:r>
        <w:rPr>
          <w:rFonts w:ascii="Times New Roman" w:eastAsia="Times New Roman" w:hAnsi="Times New Roman" w:cs="Times New Roman"/>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0000000E" w14:textId="77777777" w:rsidR="00E650F5" w:rsidRDefault="00E650F5">
      <w:pPr>
        <w:spacing w:after="0" w:line="240" w:lineRule="auto"/>
        <w:rPr>
          <w:rFonts w:ascii="Times New Roman" w:eastAsia="Times New Roman" w:hAnsi="Times New Roman" w:cs="Times New Roman"/>
        </w:rPr>
      </w:pPr>
    </w:p>
    <w:p w14:paraId="0000000F"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t>5.  Assignment; Successors</w:t>
      </w:r>
      <w:r>
        <w:rPr>
          <w:rFonts w:ascii="Times New Roman" w:eastAsia="Times New Roman" w:hAnsi="Times New Roman" w:cs="Times New Roman"/>
        </w:rPr>
        <w:t xml:space="preserve">.  </w:t>
      </w:r>
    </w:p>
    <w:p w14:paraId="00000010"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A.  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00000011" w14:textId="77777777" w:rsidR="00E650F5" w:rsidRDefault="00E650F5">
      <w:pPr>
        <w:spacing w:after="0" w:line="240" w:lineRule="auto"/>
        <w:rPr>
          <w:rFonts w:ascii="Times New Roman" w:eastAsia="Times New Roman" w:hAnsi="Times New Roman" w:cs="Times New Roman"/>
        </w:rPr>
      </w:pPr>
    </w:p>
    <w:p w14:paraId="00000012" w14:textId="77777777" w:rsidR="00E650F5" w:rsidRDefault="00000000">
      <w:p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B.  The Contractor shall not assign or subcontract the whole or any part of this Contract without the State’s prior written consent. Additionally, the Contractor shall provide prompt written notice to the State of any change in the Contractor’s legal name or legal status so that the changes may be documented and payments to the successor entity may be made. </w:t>
      </w:r>
    </w:p>
    <w:p w14:paraId="00000013" w14:textId="77777777" w:rsidR="00E650F5" w:rsidRDefault="00E650F5">
      <w:pPr>
        <w:spacing w:after="0" w:line="240" w:lineRule="auto"/>
        <w:rPr>
          <w:rFonts w:ascii="Times New Roman" w:eastAsia="Times New Roman" w:hAnsi="Times New Roman" w:cs="Times New Roman"/>
        </w:rPr>
      </w:pPr>
    </w:p>
    <w:p w14:paraId="00000014" w14:textId="77777777" w:rsidR="00E650F5" w:rsidRDefault="00000000">
      <w:pPr>
        <w:shd w:val="clear" w:color="auto" w:fill="FFFFFF"/>
        <w:spacing w:after="0" w:line="240" w:lineRule="auto"/>
        <w:rPr>
          <w:rFonts w:ascii="Times New Roman" w:eastAsia="Times New Roman" w:hAnsi="Times New Roman" w:cs="Times New Roman"/>
        </w:rPr>
      </w:pPr>
      <w:r>
        <w:rPr>
          <w:rFonts w:ascii="Times New Roman" w:eastAsia="Times New Roman" w:hAnsi="Times New Roman" w:cs="Times New Roman"/>
          <w:b/>
        </w:rPr>
        <w:t>6.  Assignment of Antitrust Claims.</w:t>
      </w:r>
      <w:r>
        <w:rPr>
          <w:rFonts w:ascii="Times New Roman" w:eastAsia="Times New Roman" w:hAnsi="Times New Roman" w:cs="Times New Roman"/>
        </w:rPr>
        <w:t xml:space="preserve">  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00000015" w14:textId="77777777" w:rsidR="00E650F5" w:rsidRDefault="00E650F5">
      <w:pPr>
        <w:spacing w:after="0" w:line="240" w:lineRule="auto"/>
        <w:rPr>
          <w:rFonts w:ascii="Times New Roman" w:eastAsia="Times New Roman" w:hAnsi="Times New Roman" w:cs="Times New Roman"/>
        </w:rPr>
      </w:pPr>
    </w:p>
    <w:p w14:paraId="00000016"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t>7.  Audits</w:t>
      </w:r>
      <w:r>
        <w:rPr>
          <w:rFonts w:ascii="Times New Roman" w:eastAsia="Times New Roman" w:hAnsi="Times New Roman" w:cs="Times New Roman"/>
        </w:rPr>
        <w:t xml:space="preserve">. The Contractor acknowledges that it may be required to submit to an audit of funds paid through this Contract. Any such audit shall be conducted in accordance with IC § 5-11-1, </w:t>
      </w:r>
      <w:r>
        <w:rPr>
          <w:rFonts w:ascii="Times New Roman" w:eastAsia="Times New Roman" w:hAnsi="Times New Roman" w:cs="Times New Roman"/>
          <w:i/>
        </w:rPr>
        <w:t>et seq.</w:t>
      </w:r>
      <w:r>
        <w:rPr>
          <w:rFonts w:ascii="Times New Roman" w:eastAsia="Times New Roman" w:hAnsi="Times New Roman" w:cs="Times New Roman"/>
        </w:rPr>
        <w:t>, and audit guidelines specified by the State.</w:t>
      </w:r>
    </w:p>
    <w:p w14:paraId="00000017" w14:textId="77777777" w:rsidR="00E650F5" w:rsidRDefault="00E650F5">
      <w:pPr>
        <w:spacing w:after="0" w:line="240" w:lineRule="auto"/>
        <w:rPr>
          <w:rFonts w:ascii="Times New Roman" w:eastAsia="Times New Roman" w:hAnsi="Times New Roman" w:cs="Times New Roman"/>
        </w:rPr>
      </w:pPr>
    </w:p>
    <w:p w14:paraId="00000018" w14:textId="77777777" w:rsidR="00E650F5" w:rsidRDefault="00000000">
      <w:pPr>
        <w:spacing w:after="0" w:line="240" w:lineRule="auto"/>
        <w:rPr>
          <w:rFonts w:ascii="Times New Roman" w:eastAsia="Times New Roman" w:hAnsi="Times New Roman" w:cs="Times New Roman"/>
        </w:rPr>
      </w:pPr>
      <w:sdt>
        <w:sdtPr>
          <w:tag w:val="goog_rdk_1"/>
          <w:id w:val="391771547"/>
        </w:sdtPr>
        <w:sdtContent>
          <w:ins w:id="0" w:author="Madeline Poulakidas" w:date="2024-09-10T17:24:00Z">
            <w:r>
              <w:rPr>
                <w:rFonts w:ascii="Times New Roman" w:eastAsia="Times New Roman" w:hAnsi="Times New Roman" w:cs="Times New Roman"/>
              </w:rPr>
              <w:t>The State considers the Contractor to be a "Contractor" under 2 C.F.R. 200.331 for purposes of this Contract.</w:t>
            </w:r>
          </w:ins>
        </w:sdtContent>
      </w:sdt>
    </w:p>
    <w:p w14:paraId="00000019" w14:textId="77777777" w:rsidR="00E650F5" w:rsidRDefault="00E650F5">
      <w:pPr>
        <w:spacing w:after="0" w:line="240" w:lineRule="auto"/>
        <w:rPr>
          <w:rFonts w:ascii="Times New Roman" w:eastAsia="Times New Roman" w:hAnsi="Times New Roman" w:cs="Times New Roman"/>
        </w:rPr>
      </w:pPr>
    </w:p>
    <w:p w14:paraId="0000001A" w14:textId="77777777" w:rsidR="00E650F5" w:rsidRDefault="00000000">
      <w:pPr>
        <w:spacing w:after="0" w:line="240" w:lineRule="auto"/>
        <w:rPr>
          <w:rFonts w:ascii="Times New Roman" w:eastAsia="Times New Roman" w:hAnsi="Times New Roman" w:cs="Times New Roman"/>
        </w:rPr>
      </w:pPr>
      <w:sdt>
        <w:sdtPr>
          <w:tag w:val="goog_rdk_3"/>
          <w:id w:val="-1681882899"/>
        </w:sdtPr>
        <w:sdtContent>
          <w:del w:id="1" w:author="Madeline Poulakidas" w:date="2024-09-10T17:24:00Z">
            <w:r>
              <w:rPr>
                <w:rFonts w:ascii="Times New Roman" w:eastAsia="Times New Roman" w:hAnsi="Times New Roman" w:cs="Times New Roman"/>
              </w:rPr>
              <w:delText xml:space="preserve">The State considers the Contractor to be a “Contractor” under 2 C.F.R. 200.330 for purposes of this Contract. However, if it is determined that the Contractor is a “subrecipient” and if required by applicable provisions of 2 C.F.R. 200 (Uniform Administrative Requirements, Cost Principles, and Audit Requirements), Contractor shall arrange for a financial and compliance audit, which complies with 2 C.F.R. 200.500 </w:delText>
            </w:r>
            <w:r>
              <w:rPr>
                <w:rFonts w:ascii="Times New Roman" w:eastAsia="Times New Roman" w:hAnsi="Times New Roman" w:cs="Times New Roman"/>
                <w:i/>
              </w:rPr>
              <w:delText>et seq</w:delText>
            </w:r>
            <w:r>
              <w:rPr>
                <w:rFonts w:ascii="Times New Roman" w:eastAsia="Times New Roman" w:hAnsi="Times New Roman" w:cs="Times New Roman"/>
              </w:rPr>
              <w:delText>.</w:delText>
            </w:r>
          </w:del>
        </w:sdtContent>
      </w:sdt>
    </w:p>
    <w:p w14:paraId="0000001B" w14:textId="77777777" w:rsidR="00E650F5" w:rsidRDefault="00E650F5">
      <w:pPr>
        <w:spacing w:after="0" w:line="240" w:lineRule="auto"/>
        <w:rPr>
          <w:rFonts w:ascii="Times New Roman" w:eastAsia="Times New Roman" w:hAnsi="Times New Roman" w:cs="Times New Roman"/>
        </w:rPr>
      </w:pPr>
    </w:p>
    <w:p w14:paraId="0000001C"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lastRenderedPageBreak/>
        <w:t>8.  Authority to Bind Contractor</w:t>
      </w:r>
      <w:r>
        <w:rPr>
          <w:rFonts w:ascii="Times New Roman" w:eastAsia="Times New Roman" w:hAnsi="Times New Roman" w:cs="Times New Roman"/>
        </w:rPr>
        <w:t>.  The signatory for the Contractor represents that he/she has been duly authorized to execute this Contract on behalf of the Contractor and has obtained all necessary or applicable approvals to make this Contract fully binding upon the Contractor when his/her signature is affixed, and accepted by the State.</w:t>
      </w:r>
    </w:p>
    <w:p w14:paraId="0000001D" w14:textId="77777777" w:rsidR="00E650F5" w:rsidRDefault="00E650F5">
      <w:pPr>
        <w:spacing w:after="0" w:line="240" w:lineRule="auto"/>
        <w:rPr>
          <w:rFonts w:ascii="Times New Roman" w:eastAsia="Times New Roman" w:hAnsi="Times New Roman" w:cs="Times New Roman"/>
        </w:rPr>
      </w:pPr>
    </w:p>
    <w:p w14:paraId="0000001E"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t>9.  Changes in Work</w:t>
      </w:r>
      <w:r>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0000001F" w14:textId="77777777" w:rsidR="00E650F5" w:rsidRDefault="00E650F5">
      <w:pPr>
        <w:spacing w:after="0" w:line="240" w:lineRule="auto"/>
        <w:rPr>
          <w:rFonts w:ascii="Times New Roman" w:eastAsia="Times New Roman" w:hAnsi="Times New Roman" w:cs="Times New Roman"/>
        </w:rPr>
      </w:pPr>
    </w:p>
    <w:p w14:paraId="00000020" w14:textId="77777777" w:rsidR="00E650F5" w:rsidRDefault="00000000">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10.  Compliance with Laws. </w:t>
      </w:r>
    </w:p>
    <w:p w14:paraId="00000021"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00000022" w14:textId="77777777" w:rsidR="00E650F5" w:rsidRDefault="00E650F5">
      <w:pPr>
        <w:spacing w:after="0" w:line="240" w:lineRule="auto"/>
        <w:rPr>
          <w:rFonts w:ascii="Times New Roman" w:eastAsia="Times New Roman" w:hAnsi="Times New Roman" w:cs="Times New Roman"/>
        </w:rPr>
      </w:pPr>
    </w:p>
    <w:p w14:paraId="00000023"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B.  The Contractor and its agents shall abide by all ethical requirements that apply to persons who have a business relationship with the State as set forth in IC § 4-2-6, </w:t>
      </w:r>
      <w:r>
        <w:rPr>
          <w:rFonts w:ascii="Times New Roman" w:eastAsia="Times New Roman" w:hAnsi="Times New Roman" w:cs="Times New Roman"/>
          <w:i/>
        </w:rPr>
        <w:t>et seq</w:t>
      </w:r>
      <w:r>
        <w:rPr>
          <w:rFonts w:ascii="Times New Roman" w:eastAsia="Times New Roman" w:hAnsi="Times New Roman" w:cs="Times New Roman"/>
        </w:rPr>
        <w:t xml:space="preserve">., IC § 4-2-7, </w:t>
      </w:r>
      <w:r>
        <w:rPr>
          <w:rFonts w:ascii="Times New Roman" w:eastAsia="Times New Roman" w:hAnsi="Times New Roman" w:cs="Times New Roman"/>
          <w:i/>
        </w:rPr>
        <w:t>et seq</w:t>
      </w:r>
      <w:r>
        <w:rPr>
          <w:rFonts w:ascii="Times New Roman" w:eastAsia="Times New Roman" w:hAnsi="Times New Roman" w:cs="Times New Roman"/>
        </w:rPr>
        <w:t>. and the regulations promulgated thereunder. </w:t>
      </w:r>
      <w:r>
        <w:rPr>
          <w:rFonts w:ascii="Times New Roman" w:eastAsia="Times New Roman" w:hAnsi="Times New Roman" w:cs="Times New Roman"/>
          <w:b/>
        </w:rPr>
        <w:t>If the Contractor has knowledge, or would have acquired knowledge with reasonable inquiry, that a state officer, employee, or special state appointee, as those terms are defined in IC § 4-2-6-1, has a financial interest in the Contract, the Contractor shall ensure compliance with the disclosure requirements in IC § 4-2-6-10.5 prior to the execution of this Contract. </w:t>
      </w:r>
      <w:r>
        <w:rPr>
          <w:rFonts w:ascii="Times New Roman" w:eastAsia="Times New Roman" w:hAnsi="Times New Roman" w:cs="Times New Roman"/>
        </w:rPr>
        <w:t xml:space="preserve">If the Contractor is not familiar with these ethical requirements, the Contractor should refer any questions to the Indiana State Ethics Commission, or visit the Inspector General’s website at </w:t>
      </w:r>
      <w:hyperlink r:id="rId8">
        <w:r>
          <w:rPr>
            <w:rFonts w:ascii="Times New Roman" w:eastAsia="Times New Roman" w:hAnsi="Times New Roman" w:cs="Times New Roman"/>
            <w:u w:val="single"/>
          </w:rPr>
          <w:t>http://www.in.gov/ig/</w:t>
        </w:r>
      </w:hyperlink>
      <w:r>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 4-2-6, 4-2-7, 35-44.1-1-4, and under any other applicable laws.</w:t>
      </w:r>
    </w:p>
    <w:p w14:paraId="00000024" w14:textId="77777777" w:rsidR="00E650F5" w:rsidRDefault="00E650F5">
      <w:pPr>
        <w:spacing w:after="0" w:line="240" w:lineRule="auto"/>
        <w:rPr>
          <w:rFonts w:ascii="Times New Roman" w:eastAsia="Times New Roman" w:hAnsi="Times New Roman" w:cs="Times New Roman"/>
        </w:rPr>
      </w:pPr>
    </w:p>
    <w:p w14:paraId="00000025"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00000026" w14:textId="77777777" w:rsidR="00E650F5" w:rsidRDefault="00E650F5">
      <w:pPr>
        <w:spacing w:after="0" w:line="240" w:lineRule="auto"/>
        <w:rPr>
          <w:rFonts w:ascii="Times New Roman" w:eastAsia="Times New Roman" w:hAnsi="Times New Roman" w:cs="Times New Roman"/>
        </w:rPr>
      </w:pPr>
    </w:p>
    <w:p w14:paraId="00000027"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00000028" w14:textId="77777777" w:rsidR="00E650F5" w:rsidRDefault="00E650F5">
      <w:pPr>
        <w:spacing w:after="0" w:line="240" w:lineRule="auto"/>
        <w:rPr>
          <w:rFonts w:ascii="Times New Roman" w:eastAsia="Times New Roman" w:hAnsi="Times New Roman" w:cs="Times New Roman"/>
        </w:rPr>
      </w:pPr>
    </w:p>
    <w:p w14:paraId="00000029"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payments that the State may delay, withhold, deny, or apply under this section shall not be subject to penalty or interest, except as permitted by IC § 5-17-5.</w:t>
      </w:r>
    </w:p>
    <w:p w14:paraId="0000002A" w14:textId="77777777" w:rsidR="00E650F5" w:rsidRDefault="00E650F5">
      <w:pPr>
        <w:spacing w:after="0" w:line="240" w:lineRule="auto"/>
        <w:rPr>
          <w:rFonts w:ascii="Times New Roman" w:eastAsia="Times New Roman" w:hAnsi="Times New Roman" w:cs="Times New Roman"/>
        </w:rPr>
      </w:pPr>
    </w:p>
    <w:p w14:paraId="0000002B"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0000002C" w14:textId="77777777" w:rsidR="00E650F5" w:rsidRDefault="00E650F5">
      <w:pPr>
        <w:spacing w:after="0" w:line="240" w:lineRule="auto"/>
        <w:rPr>
          <w:rFonts w:ascii="Times New Roman" w:eastAsia="Times New Roman" w:hAnsi="Times New Roman" w:cs="Times New Roman"/>
        </w:rPr>
      </w:pPr>
    </w:p>
    <w:p w14:paraId="0000002D"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0000002E" w14:textId="77777777" w:rsidR="00E650F5" w:rsidRDefault="00E650F5">
      <w:pPr>
        <w:spacing w:after="0" w:line="240" w:lineRule="auto"/>
        <w:rPr>
          <w:rFonts w:ascii="Times New Roman" w:eastAsia="Times New Roman" w:hAnsi="Times New Roman" w:cs="Times New Roman"/>
        </w:rPr>
      </w:pPr>
    </w:p>
    <w:p w14:paraId="0000002F" w14:textId="77777777" w:rsidR="00E650F5" w:rsidRDefault="00000000">
      <w:pPr>
        <w:spacing w:after="40" w:line="240" w:lineRule="auto"/>
        <w:jc w:val="both"/>
        <w:rPr>
          <w:rFonts w:ascii="Times New Roman" w:eastAsia="Times New Roman" w:hAnsi="Times New Roman" w:cs="Times New Roman"/>
        </w:rPr>
      </w:pPr>
      <w:r>
        <w:rPr>
          <w:rFonts w:ascii="Times New Roman" w:eastAsia="Times New Roman" w:hAnsi="Times New Roman" w:cs="Times New Roman"/>
        </w:rPr>
        <w:t>H.  As required by IC § 5-22-3-7:</w:t>
      </w:r>
    </w:p>
    <w:p w14:paraId="00000030" w14:textId="77777777" w:rsidR="00E650F5" w:rsidRDefault="00000000">
      <w:pPr>
        <w:numPr>
          <w:ilvl w:val="0"/>
          <w:numId w:val="2"/>
        </w:numPr>
        <w:spacing w:after="80" w:line="240" w:lineRule="auto"/>
        <w:ind w:firstLine="360"/>
        <w:rPr>
          <w:rFonts w:ascii="Times New Roman" w:eastAsia="Times New Roman" w:hAnsi="Times New Roman" w:cs="Times New Roman"/>
        </w:rPr>
      </w:pPr>
      <w:r>
        <w:rPr>
          <w:rFonts w:ascii="Times New Roman" w:eastAsia="Times New Roman" w:hAnsi="Times New Roman" w:cs="Times New Roman"/>
        </w:rPr>
        <w:t xml:space="preserve">The Contractor and any principals of the Contractor certify that: </w:t>
      </w:r>
    </w:p>
    <w:p w14:paraId="00000031" w14:textId="77777777" w:rsidR="00E650F5" w:rsidRDefault="00000000">
      <w:pPr>
        <w:spacing w:after="80" w:line="240" w:lineRule="auto"/>
        <w:ind w:left="2160" w:hanging="360"/>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rPr>
        <w:tab/>
        <w:t xml:space="preserve">the Contractor, except for de minimis and nonsystematic violations, has not violated the terms of: </w:t>
      </w:r>
    </w:p>
    <w:p w14:paraId="00000032" w14:textId="77777777" w:rsidR="00E650F5" w:rsidRDefault="00000000">
      <w:pPr>
        <w:numPr>
          <w:ilvl w:val="1"/>
          <w:numId w:val="1"/>
        </w:numPr>
        <w:spacing w:after="80" w:line="240" w:lineRule="auto"/>
        <w:ind w:left="2880"/>
        <w:rPr>
          <w:rFonts w:ascii="Times New Roman" w:eastAsia="Times New Roman" w:hAnsi="Times New Roman" w:cs="Times New Roman"/>
        </w:rPr>
      </w:pPr>
      <w:r>
        <w:rPr>
          <w:rFonts w:ascii="Times New Roman" w:eastAsia="Times New Roman" w:hAnsi="Times New Roman" w:cs="Times New Roman"/>
        </w:rPr>
        <w:t xml:space="preserve">IC §24-4.7 [Telephone Solicitation </w:t>
      </w:r>
      <w:proofErr w:type="gramStart"/>
      <w:r>
        <w:rPr>
          <w:rFonts w:ascii="Times New Roman" w:eastAsia="Times New Roman" w:hAnsi="Times New Roman" w:cs="Times New Roman"/>
        </w:rPr>
        <w:t>Of</w:t>
      </w:r>
      <w:proofErr w:type="gramEnd"/>
      <w:r>
        <w:rPr>
          <w:rFonts w:ascii="Times New Roman" w:eastAsia="Times New Roman" w:hAnsi="Times New Roman" w:cs="Times New Roman"/>
        </w:rPr>
        <w:t xml:space="preserve"> Consumers];</w:t>
      </w:r>
    </w:p>
    <w:p w14:paraId="00000033" w14:textId="77777777" w:rsidR="00E650F5" w:rsidRDefault="00000000">
      <w:pPr>
        <w:numPr>
          <w:ilvl w:val="1"/>
          <w:numId w:val="1"/>
        </w:numPr>
        <w:spacing w:after="80" w:line="240" w:lineRule="auto"/>
        <w:ind w:left="2880"/>
        <w:rPr>
          <w:rFonts w:ascii="Times New Roman" w:eastAsia="Times New Roman" w:hAnsi="Times New Roman" w:cs="Times New Roman"/>
        </w:rPr>
      </w:pPr>
      <w:r>
        <w:rPr>
          <w:rFonts w:ascii="Times New Roman" w:eastAsia="Times New Roman" w:hAnsi="Times New Roman" w:cs="Times New Roman"/>
        </w:rPr>
        <w:t>IC §24-5-12 [</w:t>
      </w:r>
      <w:bookmarkStart w:id="2" w:name="bookmark=id.gjdgxs" w:colFirst="0" w:colLast="0"/>
      <w:bookmarkEnd w:id="2"/>
      <w:r>
        <w:rPr>
          <w:rFonts w:ascii="Times New Roman" w:eastAsia="Times New Roman" w:hAnsi="Times New Roman" w:cs="Times New Roman"/>
        </w:rPr>
        <w:t xml:space="preserve">Telephone Solicitations]; or </w:t>
      </w:r>
    </w:p>
    <w:p w14:paraId="00000034" w14:textId="77777777" w:rsidR="00E650F5" w:rsidRDefault="00000000">
      <w:pPr>
        <w:numPr>
          <w:ilvl w:val="1"/>
          <w:numId w:val="1"/>
        </w:numPr>
        <w:spacing w:after="80" w:line="240" w:lineRule="auto"/>
        <w:ind w:left="2880"/>
        <w:rPr>
          <w:rFonts w:ascii="Times New Roman" w:eastAsia="Times New Roman" w:hAnsi="Times New Roman" w:cs="Times New Roman"/>
        </w:rPr>
      </w:pPr>
      <w:r>
        <w:rPr>
          <w:rFonts w:ascii="Times New Roman" w:eastAsia="Times New Roman" w:hAnsi="Times New Roman" w:cs="Times New Roman"/>
        </w:rPr>
        <w:t>IC §24-5-14 [</w:t>
      </w:r>
      <w:bookmarkStart w:id="3" w:name="bookmark=id.30j0zll" w:colFirst="0" w:colLast="0"/>
      <w:bookmarkEnd w:id="3"/>
      <w:r>
        <w:rPr>
          <w:rFonts w:ascii="Times New Roman" w:eastAsia="Times New Roman" w:hAnsi="Times New Roman" w:cs="Times New Roman"/>
        </w:rPr>
        <w:t xml:space="preserve">Regulation of Automatic Dialing Machines]; </w:t>
      </w:r>
    </w:p>
    <w:p w14:paraId="00000035" w14:textId="77777777" w:rsidR="00E650F5" w:rsidRDefault="00000000">
      <w:pPr>
        <w:spacing w:after="80" w:line="240" w:lineRule="auto"/>
        <w:ind w:left="1800"/>
        <w:rPr>
          <w:rFonts w:ascii="Times New Roman" w:eastAsia="Times New Roman" w:hAnsi="Times New Roman" w:cs="Times New Roman"/>
        </w:rPr>
      </w:pPr>
      <w:r>
        <w:rPr>
          <w:rFonts w:ascii="Times New Roman" w:eastAsia="Times New Roman" w:hAnsi="Times New Roman" w:cs="Times New Roman"/>
        </w:rPr>
        <w:t xml:space="preserve">in the previous three hundred sixty-five (365) days, even if IC § 24-4.7 is preempted by federal law; and </w:t>
      </w:r>
    </w:p>
    <w:p w14:paraId="00000036" w14:textId="77777777" w:rsidR="00E650F5" w:rsidRDefault="00000000">
      <w:pPr>
        <w:spacing w:after="80" w:line="240" w:lineRule="auto"/>
        <w:ind w:left="1800"/>
        <w:rPr>
          <w:rFonts w:ascii="Times New Roman" w:eastAsia="Times New Roman" w:hAnsi="Times New Roman" w:cs="Times New Roman"/>
        </w:rPr>
      </w:pPr>
      <w:r>
        <w:rPr>
          <w:rFonts w:ascii="Times New Roman" w:eastAsia="Times New Roman" w:hAnsi="Times New Roman" w:cs="Times New Roman"/>
        </w:rPr>
        <w:t>(B)</w:t>
      </w:r>
      <w:r>
        <w:rPr>
          <w:rFonts w:ascii="Times New Roman" w:eastAsia="Times New Roman" w:hAnsi="Times New Roman" w:cs="Times New Roman"/>
        </w:rPr>
        <w:tab/>
        <w:t>the Contractor will not violate the terms of IC § 24-4.7 for the duration of the Contract, even if IC §24-4.7 is preempted by federal law.</w:t>
      </w:r>
    </w:p>
    <w:p w14:paraId="00000037" w14:textId="77777777" w:rsidR="00E650F5" w:rsidRDefault="00000000">
      <w:pPr>
        <w:numPr>
          <w:ilvl w:val="0"/>
          <w:numId w:val="2"/>
        </w:numPr>
        <w:spacing w:after="80" w:line="240" w:lineRule="auto"/>
        <w:ind w:left="1440"/>
        <w:rPr>
          <w:rFonts w:ascii="Times New Roman" w:eastAsia="Times New Roman" w:hAnsi="Times New Roman" w:cs="Times New Roman"/>
        </w:rPr>
      </w:pPr>
      <w:r>
        <w:rPr>
          <w:rFonts w:ascii="Times New Roman" w:eastAsia="Times New Roman" w:hAnsi="Times New Roman" w:cs="Times New Roman"/>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00000038" w14:textId="77777777" w:rsidR="00E650F5" w:rsidRDefault="00000000">
      <w:pPr>
        <w:spacing w:after="80" w:line="240" w:lineRule="auto"/>
        <w:ind w:left="2160" w:hanging="360"/>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rPr>
        <w:tab/>
        <w:t>has not violated the terms of IC § 24-4.7 in the previous three hundred sixty-five (365) days, even if IC §24-4.7 is preempted by federal law; and</w:t>
      </w:r>
    </w:p>
    <w:p w14:paraId="00000039" w14:textId="77777777" w:rsidR="00E650F5" w:rsidRDefault="00000000">
      <w:pPr>
        <w:spacing w:after="80" w:line="240" w:lineRule="auto"/>
        <w:ind w:left="2160" w:hanging="360"/>
        <w:rPr>
          <w:rFonts w:ascii="Times New Roman" w:eastAsia="Times New Roman" w:hAnsi="Times New Roman" w:cs="Times New Roman"/>
        </w:rPr>
      </w:pPr>
      <w:r>
        <w:rPr>
          <w:rFonts w:ascii="Times New Roman" w:eastAsia="Times New Roman" w:hAnsi="Times New Roman" w:cs="Times New Roman"/>
        </w:rPr>
        <w:t>(B) will not violate the terms of IC § 24-4.7 for the duration of the Contract, even if IC §24-4.7 is preempted by federal law.</w:t>
      </w:r>
    </w:p>
    <w:p w14:paraId="0000003A" w14:textId="77777777" w:rsidR="00E650F5" w:rsidRDefault="00E650F5">
      <w:pPr>
        <w:spacing w:after="0" w:line="240" w:lineRule="auto"/>
        <w:rPr>
          <w:rFonts w:ascii="Times New Roman" w:eastAsia="Times New Roman" w:hAnsi="Times New Roman" w:cs="Times New Roman"/>
        </w:rPr>
      </w:pPr>
    </w:p>
    <w:p w14:paraId="0000003B"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t>11. Condition of Payment</w:t>
      </w:r>
      <w:r>
        <w:rPr>
          <w:rFonts w:ascii="Times New Roman" w:eastAsia="Times New Roman" w:hAnsi="Times New Roman" w:cs="Times New Roman"/>
        </w:rPr>
        <w:t>.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or performed in violation of any federal, state or local statute, ordinance, rule or regulation.</w:t>
      </w:r>
    </w:p>
    <w:p w14:paraId="0000003C" w14:textId="77777777" w:rsidR="00E650F5" w:rsidRDefault="00E650F5">
      <w:pPr>
        <w:spacing w:after="0" w:line="240" w:lineRule="auto"/>
        <w:rPr>
          <w:rFonts w:ascii="Times New Roman" w:eastAsia="Times New Roman" w:hAnsi="Times New Roman" w:cs="Times New Roman"/>
        </w:rPr>
      </w:pPr>
    </w:p>
    <w:p w14:paraId="0000003D"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t>12.  Confidentiality of State Information</w:t>
      </w:r>
      <w:r>
        <w:rPr>
          <w:rFonts w:ascii="Times New Roman" w:eastAsia="Times New Roman" w:hAnsi="Times New Roman" w:cs="Times New Roman"/>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0000003E" w14:textId="77777777" w:rsidR="00E650F5" w:rsidRDefault="00E650F5">
      <w:pPr>
        <w:spacing w:after="0" w:line="240" w:lineRule="auto"/>
        <w:rPr>
          <w:rFonts w:ascii="Times New Roman" w:eastAsia="Times New Roman" w:hAnsi="Times New Roman" w:cs="Times New Roman"/>
        </w:rPr>
      </w:pPr>
    </w:p>
    <w:p w14:paraId="0000003F"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 4-1-10 and IC § 4-1-11.  If any Social Security number(s) is/are disclosed by </w:t>
      </w:r>
      <w:r>
        <w:rPr>
          <w:rFonts w:ascii="Times New Roman" w:eastAsia="Times New Roman" w:hAnsi="Times New Roman" w:cs="Times New Roman"/>
        </w:rPr>
        <w:lastRenderedPageBreak/>
        <w:t>Contractor, Contractor agrees to pay the cost of the notice of disclosure of a breach of the security of the system in addition to any other claims and expenses for which it is liable under the terms of this contract.</w:t>
      </w:r>
    </w:p>
    <w:p w14:paraId="00000040" w14:textId="77777777" w:rsidR="00E650F5" w:rsidRDefault="00E650F5">
      <w:pPr>
        <w:spacing w:after="0" w:line="240" w:lineRule="auto"/>
        <w:rPr>
          <w:rFonts w:ascii="Times New Roman" w:eastAsia="Times New Roman" w:hAnsi="Times New Roman" w:cs="Times New Roman"/>
        </w:rPr>
      </w:pPr>
    </w:p>
    <w:p w14:paraId="00000041" w14:textId="77777777" w:rsidR="00E650F5" w:rsidRDefault="00000000">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13.  Continuity of Services.   </w:t>
      </w:r>
    </w:p>
    <w:p w14:paraId="00000042"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00000043" w14:textId="77777777" w:rsidR="00E650F5" w:rsidRDefault="0000000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rPr>
      </w:pPr>
      <w:bookmarkStart w:id="4" w:name="_heading=h.1fob9te" w:colFirst="0" w:colLast="0"/>
      <w:bookmarkEnd w:id="4"/>
      <w:r>
        <w:rPr>
          <w:rFonts w:ascii="Times New Roman" w:eastAsia="Times New Roman" w:hAnsi="Times New Roman" w:cs="Times New Roman"/>
          <w:color w:val="000000"/>
        </w:rPr>
        <w:t>Furnish phase-in training; and</w:t>
      </w:r>
    </w:p>
    <w:p w14:paraId="00000044" w14:textId="77777777" w:rsidR="00E650F5" w:rsidRDefault="00000000">
      <w:pPr>
        <w:numPr>
          <w:ilvl w:val="0"/>
          <w:numId w:val="3"/>
        </w:numPr>
        <w:pBdr>
          <w:top w:val="nil"/>
          <w:left w:val="nil"/>
          <w:bottom w:val="nil"/>
          <w:right w:val="nil"/>
          <w:between w:val="nil"/>
        </w:pBdr>
        <w:spacing w:after="0" w:line="240" w:lineRule="auto"/>
        <w:ind w:right="-360"/>
        <w:rPr>
          <w:rFonts w:ascii="Times New Roman" w:eastAsia="Times New Roman" w:hAnsi="Times New Roman" w:cs="Times New Roman"/>
          <w:color w:val="000000"/>
        </w:rPr>
      </w:pPr>
      <w:r>
        <w:rPr>
          <w:rFonts w:ascii="Times New Roman" w:eastAsia="Times New Roman" w:hAnsi="Times New Roman" w:cs="Times New Roman"/>
          <w:color w:val="000000"/>
        </w:rPr>
        <w:t xml:space="preserve">Exercise its best efforts and cooperation to </w:t>
      </w:r>
      <w:proofErr w:type="gramStart"/>
      <w:r>
        <w:rPr>
          <w:rFonts w:ascii="Times New Roman" w:eastAsia="Times New Roman" w:hAnsi="Times New Roman" w:cs="Times New Roman"/>
          <w:color w:val="000000"/>
        </w:rPr>
        <w:t>effect</w:t>
      </w:r>
      <w:proofErr w:type="gramEnd"/>
      <w:r>
        <w:rPr>
          <w:rFonts w:ascii="Times New Roman" w:eastAsia="Times New Roman" w:hAnsi="Times New Roman" w:cs="Times New Roman"/>
          <w:color w:val="000000"/>
        </w:rPr>
        <w:t xml:space="preserve"> an orderly and efficient transition to a successor.</w:t>
      </w:r>
    </w:p>
    <w:p w14:paraId="00000045" w14:textId="77777777" w:rsidR="00E650F5" w:rsidRDefault="00E650F5">
      <w:pPr>
        <w:spacing w:after="0" w:line="240" w:lineRule="auto"/>
        <w:rPr>
          <w:rFonts w:ascii="Times New Roman" w:eastAsia="Times New Roman" w:hAnsi="Times New Roman" w:cs="Times New Roman"/>
        </w:rPr>
      </w:pPr>
    </w:p>
    <w:p w14:paraId="00000046"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B.  The Contractor shall, upon the State's written notice:</w:t>
      </w:r>
    </w:p>
    <w:p w14:paraId="00000047" w14:textId="77777777" w:rsidR="00E650F5" w:rsidRDefault="00000000">
      <w:pPr>
        <w:numPr>
          <w:ilvl w:val="0"/>
          <w:numId w:val="4"/>
        </w:numPr>
        <w:spacing w:after="0" w:line="240" w:lineRule="auto"/>
        <w:ind w:left="1260"/>
        <w:rPr>
          <w:rFonts w:ascii="Times New Roman" w:eastAsia="Times New Roman" w:hAnsi="Times New Roman" w:cs="Times New Roman"/>
        </w:rPr>
      </w:pPr>
      <w:r>
        <w:rPr>
          <w:rFonts w:ascii="Times New Roman" w:eastAsia="Times New Roman" w:hAnsi="Times New Roman" w:cs="Times New Roman"/>
        </w:rPr>
        <w:t>Furnish phase-in, phase-out services for up to sixty (60) days after this Contract expires; and</w:t>
      </w:r>
    </w:p>
    <w:p w14:paraId="00000048" w14:textId="77777777" w:rsidR="00E650F5" w:rsidRDefault="00000000">
      <w:pPr>
        <w:numPr>
          <w:ilvl w:val="0"/>
          <w:numId w:val="4"/>
        </w:numPr>
        <w:spacing w:after="0" w:line="240" w:lineRule="auto"/>
        <w:ind w:left="1260"/>
        <w:rPr>
          <w:rFonts w:ascii="Times New Roman" w:eastAsia="Times New Roman" w:hAnsi="Times New Roman" w:cs="Times New Roman"/>
        </w:rPr>
      </w:pPr>
      <w:r>
        <w:rPr>
          <w:rFonts w:ascii="Times New Roman" w:eastAsia="Times New Roman" w:hAnsi="Times New Roman" w:cs="Times New Roman"/>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p>
    <w:p w14:paraId="00000049" w14:textId="77777777" w:rsidR="00E650F5" w:rsidRDefault="00E650F5">
      <w:pPr>
        <w:spacing w:after="0" w:line="240" w:lineRule="auto"/>
        <w:rPr>
          <w:rFonts w:ascii="Times New Roman" w:eastAsia="Times New Roman" w:hAnsi="Times New Roman" w:cs="Times New Roman"/>
        </w:rPr>
      </w:pPr>
    </w:p>
    <w:p w14:paraId="0000004A"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0000004B" w14:textId="77777777" w:rsidR="00E650F5" w:rsidRDefault="00E650F5">
      <w:pPr>
        <w:spacing w:after="0" w:line="240" w:lineRule="auto"/>
        <w:rPr>
          <w:rFonts w:ascii="Times New Roman" w:eastAsia="Times New Roman" w:hAnsi="Times New Roman" w:cs="Times New Roman"/>
        </w:rPr>
      </w:pPr>
    </w:p>
    <w:p w14:paraId="0000004C"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D.  The Contractor shall be reimbursed for all reasonable phase-in, phase-out costs (i.e., costs incurred within the agreed period after contract expiration that result from phase-in, phase-out operations).</w:t>
      </w:r>
    </w:p>
    <w:p w14:paraId="0000004D" w14:textId="77777777" w:rsidR="00E650F5" w:rsidRDefault="00E650F5">
      <w:pPr>
        <w:spacing w:after="0" w:line="240" w:lineRule="auto"/>
        <w:rPr>
          <w:rFonts w:ascii="Times New Roman" w:eastAsia="Times New Roman" w:hAnsi="Times New Roman" w:cs="Times New Roman"/>
          <w:b/>
        </w:rPr>
      </w:pPr>
    </w:p>
    <w:p w14:paraId="0000004E" w14:textId="77777777" w:rsidR="00E650F5" w:rsidRDefault="00000000">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14.  Debarment and Suspension. </w:t>
      </w:r>
    </w:p>
    <w:p w14:paraId="0000004F"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00000050"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p w14:paraId="00000051"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00000052" w14:textId="77777777" w:rsidR="00E650F5" w:rsidRDefault="00E650F5">
      <w:pPr>
        <w:spacing w:after="0" w:line="240" w:lineRule="auto"/>
        <w:rPr>
          <w:rFonts w:ascii="Times New Roman" w:eastAsia="Times New Roman" w:hAnsi="Times New Roman" w:cs="Times New Roman"/>
        </w:rPr>
      </w:pPr>
    </w:p>
    <w:p w14:paraId="00000053"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t>15.  Default by State</w:t>
      </w:r>
      <w:r>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00000054" w14:textId="77777777" w:rsidR="00E650F5" w:rsidRDefault="00E650F5">
      <w:pPr>
        <w:spacing w:after="0" w:line="240" w:lineRule="auto"/>
        <w:rPr>
          <w:rFonts w:ascii="Times New Roman" w:eastAsia="Times New Roman" w:hAnsi="Times New Roman" w:cs="Times New Roman"/>
          <w:b/>
        </w:rPr>
      </w:pPr>
    </w:p>
    <w:p w14:paraId="00000055" w14:textId="77777777" w:rsidR="00E650F5" w:rsidRDefault="00000000">
      <w:pPr>
        <w:spacing w:after="0" w:line="240" w:lineRule="auto"/>
        <w:rPr>
          <w:rFonts w:ascii="Times New Roman" w:eastAsia="Times New Roman" w:hAnsi="Times New Roman" w:cs="Times New Roman"/>
          <w:b/>
        </w:rPr>
      </w:pPr>
      <w:r>
        <w:rPr>
          <w:rFonts w:ascii="Times New Roman" w:eastAsia="Times New Roman" w:hAnsi="Times New Roman" w:cs="Times New Roman"/>
          <w:b/>
        </w:rPr>
        <w:t>16.  Disputes.</w:t>
      </w:r>
    </w:p>
    <w:p w14:paraId="00000056"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 xml:space="preserve">A.  Should any disputes arise with respect to this Contract, the Contractor and the State agree to act immediately to resolve such disputes. Time is of the essence in the resolution of disputes.  </w:t>
      </w:r>
    </w:p>
    <w:p w14:paraId="00000057" w14:textId="77777777" w:rsidR="00E650F5" w:rsidRDefault="00E650F5">
      <w:pPr>
        <w:spacing w:after="0" w:line="240" w:lineRule="auto"/>
        <w:rPr>
          <w:rFonts w:ascii="Times New Roman" w:eastAsia="Times New Roman" w:hAnsi="Times New Roman" w:cs="Times New Roman"/>
        </w:rPr>
      </w:pPr>
    </w:p>
    <w:p w14:paraId="00000058"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B.  The Contractor agrees that,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00000059" w14:textId="77777777" w:rsidR="00E650F5" w:rsidRDefault="00E650F5">
      <w:pPr>
        <w:spacing w:after="0" w:line="240" w:lineRule="auto"/>
        <w:rPr>
          <w:rFonts w:ascii="Times New Roman" w:eastAsia="Times New Roman" w:hAnsi="Times New Roman" w:cs="Times New Roman"/>
        </w:rPr>
      </w:pPr>
    </w:p>
    <w:p w14:paraId="0000005A" w14:textId="77777777" w:rsidR="00E650F5" w:rsidRDefault="00000000">
      <w:pPr>
        <w:spacing w:after="0" w:line="240" w:lineRule="auto"/>
        <w:rPr>
          <w:rFonts w:ascii="Times New Roman" w:eastAsia="Times New Roman" w:hAnsi="Times New Roman" w:cs="Times New Roman"/>
          <w:color w:val="666666"/>
        </w:rPr>
      </w:pPr>
      <w:r>
        <w:rPr>
          <w:rFonts w:ascii="Times New Roman" w:eastAsia="Times New Roman" w:hAnsi="Times New Roman" w:cs="Times New Roman"/>
        </w:rPr>
        <w:t xml:space="preserve">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 The notice shall include: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thirty (30) business days of the conclusion of the final presentations, the Commissioner shall issue a written decision and furnish it to both parties.  The Commissioner’s decision shall be the final and conclusive administrative decision unless either party serves on the Commissioner and the other party, within ten (10) business days after receipt of the Commissioner’s decision, a written request for reconsideration and modification of the written decision. If the Commissioner does not modify the written decision within thirty (30)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0000005B" w14:textId="77777777" w:rsidR="00E650F5" w:rsidRDefault="00E650F5">
      <w:pPr>
        <w:spacing w:after="0" w:line="240" w:lineRule="auto"/>
        <w:rPr>
          <w:rFonts w:ascii="Times New Roman" w:eastAsia="Times New Roman" w:hAnsi="Times New Roman" w:cs="Times New Roman"/>
        </w:rPr>
      </w:pPr>
    </w:p>
    <w:p w14:paraId="0000005C"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0000005D" w14:textId="77777777" w:rsidR="00E650F5" w:rsidRDefault="00E650F5">
      <w:pPr>
        <w:spacing w:after="0" w:line="240" w:lineRule="auto"/>
        <w:rPr>
          <w:rFonts w:ascii="Times New Roman" w:eastAsia="Times New Roman" w:hAnsi="Times New Roman" w:cs="Times New Roman"/>
        </w:rPr>
      </w:pPr>
    </w:p>
    <w:p w14:paraId="0000005E"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0000005F" w14:textId="77777777" w:rsidR="00E650F5" w:rsidRDefault="00E650F5">
      <w:pPr>
        <w:spacing w:after="0" w:line="240" w:lineRule="auto"/>
        <w:rPr>
          <w:rFonts w:ascii="Times New Roman" w:eastAsia="Times New Roman" w:hAnsi="Times New Roman" w:cs="Times New Roman"/>
        </w:rPr>
      </w:pPr>
    </w:p>
    <w:p w14:paraId="00000060"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F. This paragraph shall not be construed to abrogate provisions of IC § 4-6-2-11 in situations where dispute resolution efforts lead to a compromise of claims in favor of the State as described in that statute. In particular, releases or settlement agreements involving releases of legal claims or potential legal claims of the state should be processed consistent with IC § 4-6-2-11, which requires approval of the Governor and Attorney General.</w:t>
      </w:r>
    </w:p>
    <w:p w14:paraId="00000061" w14:textId="77777777" w:rsidR="00E650F5" w:rsidRDefault="00E650F5">
      <w:pPr>
        <w:spacing w:after="0" w:line="240" w:lineRule="auto"/>
        <w:rPr>
          <w:rFonts w:ascii="Times New Roman" w:eastAsia="Times New Roman" w:hAnsi="Times New Roman" w:cs="Times New Roman"/>
        </w:rPr>
      </w:pPr>
    </w:p>
    <w:p w14:paraId="00000062" w14:textId="77777777" w:rsidR="00E650F5" w:rsidRDefault="00000000">
      <w:pPr>
        <w:keepNext/>
        <w:spacing w:after="0" w:line="240" w:lineRule="auto"/>
        <w:rPr>
          <w:rFonts w:ascii="Times New Roman" w:eastAsia="Times New Roman" w:hAnsi="Times New Roman" w:cs="Times New Roman"/>
        </w:rPr>
      </w:pPr>
      <w:r>
        <w:rPr>
          <w:rFonts w:ascii="Times New Roman" w:eastAsia="Times New Roman" w:hAnsi="Times New Roman" w:cs="Times New Roman"/>
          <w:b/>
        </w:rPr>
        <w:t>17.  Drug-Free Workplace Certification.</w:t>
      </w:r>
      <w:r>
        <w:rPr>
          <w:rFonts w:ascii="Times New Roman" w:eastAsia="Times New Roman" w:hAnsi="Times New Roman" w:cs="Times New Roman"/>
        </w:rPr>
        <w:t xml:space="preserve">  As required by</w:t>
      </w:r>
      <w:r>
        <w:rPr>
          <w:rFonts w:ascii="Times New Roman" w:eastAsia="Times New Roman" w:hAnsi="Times New Roman" w:cs="Times New Roman"/>
          <w:b/>
        </w:rPr>
        <w:t xml:space="preserve"> </w:t>
      </w:r>
      <w:r>
        <w:rPr>
          <w:rFonts w:ascii="Times New Roman" w:eastAsia="Times New Roman" w:hAnsi="Times New Roman" w:cs="Times New Roman"/>
        </w:rPr>
        <w:t>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00000063" w14:textId="77777777" w:rsidR="00E650F5" w:rsidRDefault="00E650F5">
      <w:pPr>
        <w:spacing w:after="0" w:line="240" w:lineRule="auto"/>
        <w:rPr>
          <w:rFonts w:ascii="Times New Roman" w:eastAsia="Times New Roman" w:hAnsi="Times New Roman" w:cs="Times New Roman"/>
        </w:rPr>
      </w:pPr>
    </w:p>
    <w:p w14:paraId="00000064"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In addition to the provisions of the above paragraph, if the total amount set forth in this Contract is in excess of $25,000.00, the Contractor certifies and agrees that it will provide a drug-free workplace by:</w:t>
      </w:r>
    </w:p>
    <w:p w14:paraId="00000065" w14:textId="77777777" w:rsidR="00E650F5" w:rsidRDefault="00E650F5">
      <w:pPr>
        <w:spacing w:after="0" w:line="240" w:lineRule="auto"/>
        <w:rPr>
          <w:rFonts w:ascii="Times New Roman" w:eastAsia="Times New Roman" w:hAnsi="Times New Roman" w:cs="Times New Roman"/>
        </w:rPr>
      </w:pPr>
    </w:p>
    <w:p w14:paraId="00000066" w14:textId="77777777" w:rsidR="00E650F5" w:rsidRDefault="00000000">
      <w:pPr>
        <w:numPr>
          <w:ilvl w:val="0"/>
          <w:numId w:val="5"/>
        </w:numPr>
        <w:tabs>
          <w:tab w:val="left" w:pos="-1440"/>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00000067" w14:textId="77777777" w:rsidR="00E650F5" w:rsidRDefault="00E650F5">
      <w:pPr>
        <w:spacing w:after="0" w:line="240" w:lineRule="auto"/>
        <w:rPr>
          <w:rFonts w:ascii="Times New Roman" w:eastAsia="Times New Roman" w:hAnsi="Times New Roman" w:cs="Times New Roman"/>
        </w:rPr>
      </w:pPr>
    </w:p>
    <w:p w14:paraId="00000068" w14:textId="77777777" w:rsidR="00E650F5" w:rsidRDefault="00000000">
      <w:pPr>
        <w:numPr>
          <w:ilvl w:val="0"/>
          <w:numId w:val="5"/>
        </w:numPr>
        <w:tabs>
          <w:tab w:val="left" w:pos="-1440"/>
        </w:tabs>
        <w:spacing w:after="0" w:line="240" w:lineRule="auto"/>
        <w:rPr>
          <w:rFonts w:ascii="Times New Roman" w:eastAsia="Times New Roman" w:hAnsi="Times New Roman" w:cs="Times New Roman"/>
        </w:rPr>
      </w:pPr>
      <w:r>
        <w:rPr>
          <w:rFonts w:ascii="Times New Roman" w:eastAsia="Times New Roman" w:hAnsi="Times New Roman" w:cs="Times New Roman"/>
        </w:rPr>
        <w:t>Establishing a drug-free awareness program to inform its employees of: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00000069" w14:textId="77777777" w:rsidR="00E650F5" w:rsidRDefault="00E650F5">
      <w:pPr>
        <w:spacing w:after="0" w:line="240" w:lineRule="auto"/>
        <w:rPr>
          <w:rFonts w:ascii="Times New Roman" w:eastAsia="Times New Roman" w:hAnsi="Times New Roman" w:cs="Times New Roman"/>
        </w:rPr>
      </w:pPr>
    </w:p>
    <w:p w14:paraId="0000006A" w14:textId="77777777" w:rsidR="00E650F5" w:rsidRDefault="00000000">
      <w:pPr>
        <w:numPr>
          <w:ilvl w:val="0"/>
          <w:numId w:val="5"/>
        </w:numPr>
        <w:tabs>
          <w:tab w:val="left" w:pos="-1440"/>
        </w:tabs>
        <w:spacing w:after="0" w:line="240" w:lineRule="auto"/>
        <w:rPr>
          <w:rFonts w:ascii="Times New Roman" w:eastAsia="Times New Roman" w:hAnsi="Times New Roman" w:cs="Times New Roman"/>
        </w:rPr>
      </w:pPr>
      <w:r>
        <w:rPr>
          <w:rFonts w:ascii="Times New Roman" w:eastAsia="Times New Roman" w:hAnsi="Times New Roman" w:cs="Times New Roman"/>
        </w:rPr>
        <w:t>Notifying all employees in the statement required by subparagraph (A) above that as a condition of continued employment, the employee will: (1) abide by the terms of the statement; and (2) notify the Contractor of any criminal drug statute conviction for a violation occurring in the workplace no later than five (5) days after such conviction;</w:t>
      </w:r>
    </w:p>
    <w:p w14:paraId="0000006B" w14:textId="77777777" w:rsidR="00E650F5" w:rsidRDefault="00E650F5">
      <w:pPr>
        <w:spacing w:after="0" w:line="240" w:lineRule="auto"/>
        <w:rPr>
          <w:rFonts w:ascii="Times New Roman" w:eastAsia="Times New Roman" w:hAnsi="Times New Roman" w:cs="Times New Roman"/>
        </w:rPr>
      </w:pPr>
    </w:p>
    <w:p w14:paraId="0000006C" w14:textId="77777777" w:rsidR="00E650F5" w:rsidRDefault="00000000">
      <w:pPr>
        <w:numPr>
          <w:ilvl w:val="0"/>
          <w:numId w:val="5"/>
        </w:numPr>
        <w:tabs>
          <w:tab w:val="left" w:pos="-1440"/>
        </w:tabs>
        <w:spacing w:after="0" w:line="240" w:lineRule="auto"/>
        <w:rPr>
          <w:rFonts w:ascii="Times New Roman" w:eastAsia="Times New Roman" w:hAnsi="Times New Roman" w:cs="Times New Roman"/>
        </w:rPr>
      </w:pPr>
      <w:r>
        <w:rPr>
          <w:rFonts w:ascii="Times New Roman" w:eastAsia="Times New Roman" w:hAnsi="Times New Roman" w:cs="Times New Roman"/>
        </w:rPr>
        <w:t>Notifying the State in writing within ten (10) days after receiving notice from an employee under subdivision (C)(2) above, or otherwise receiving actual notice of such conviction;</w:t>
      </w:r>
    </w:p>
    <w:p w14:paraId="0000006D" w14:textId="77777777" w:rsidR="00E650F5" w:rsidRDefault="00E650F5">
      <w:pPr>
        <w:spacing w:after="0" w:line="240" w:lineRule="auto"/>
        <w:rPr>
          <w:rFonts w:ascii="Times New Roman" w:eastAsia="Times New Roman" w:hAnsi="Times New Roman" w:cs="Times New Roman"/>
        </w:rPr>
      </w:pPr>
    </w:p>
    <w:p w14:paraId="0000006E" w14:textId="77777777" w:rsidR="00E650F5" w:rsidRDefault="00000000">
      <w:pPr>
        <w:numPr>
          <w:ilvl w:val="0"/>
          <w:numId w:val="5"/>
        </w:numPr>
        <w:tabs>
          <w:tab w:val="left" w:pos="-1440"/>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0000006F" w14:textId="77777777" w:rsidR="00E650F5" w:rsidRDefault="00E650F5">
      <w:pPr>
        <w:spacing w:after="0" w:line="240" w:lineRule="auto"/>
        <w:rPr>
          <w:rFonts w:ascii="Times New Roman" w:eastAsia="Times New Roman" w:hAnsi="Times New Roman" w:cs="Times New Roman"/>
        </w:rPr>
      </w:pPr>
    </w:p>
    <w:p w14:paraId="00000070" w14:textId="77777777" w:rsidR="00E650F5" w:rsidRDefault="00000000">
      <w:pPr>
        <w:numPr>
          <w:ilvl w:val="0"/>
          <w:numId w:val="5"/>
        </w:numPr>
        <w:tabs>
          <w:tab w:val="left" w:pos="-1440"/>
        </w:tabs>
        <w:spacing w:after="0" w:line="240" w:lineRule="auto"/>
        <w:rPr>
          <w:rFonts w:ascii="Times New Roman" w:eastAsia="Times New Roman" w:hAnsi="Times New Roman" w:cs="Times New Roman"/>
        </w:rPr>
      </w:pPr>
      <w:r>
        <w:rPr>
          <w:rFonts w:ascii="Times New Roman" w:eastAsia="Times New Roman" w:hAnsi="Times New Roman" w:cs="Times New Roman"/>
        </w:rPr>
        <w:t>Making a good faith effort to maintain a drug-free workplace through the implementation of subparagraphs (A) through (E) above.</w:t>
      </w:r>
    </w:p>
    <w:p w14:paraId="00000071" w14:textId="77777777" w:rsidR="00E650F5" w:rsidRDefault="00E650F5">
      <w:pPr>
        <w:tabs>
          <w:tab w:val="left" w:pos="-1440"/>
        </w:tabs>
        <w:spacing w:after="0" w:line="240" w:lineRule="auto"/>
        <w:rPr>
          <w:rFonts w:ascii="Times New Roman" w:eastAsia="Times New Roman" w:hAnsi="Times New Roman" w:cs="Times New Roman"/>
        </w:rPr>
      </w:pPr>
    </w:p>
    <w:p w14:paraId="00000072" w14:textId="77777777" w:rsidR="00E650F5" w:rsidRDefault="0000000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b/>
        </w:rPr>
        <w:t xml:space="preserve">18.  Employment Eligibility Verification. </w:t>
      </w:r>
      <w:r>
        <w:rPr>
          <w:rFonts w:ascii="Times New Roman" w:eastAsia="Times New Roman" w:hAnsi="Times New Roman" w:cs="Times New Roman"/>
          <w:color w:val="000000"/>
        </w:rPr>
        <w:t xml:space="preserve"> As required by IC § 22-5-1.7, the Contractor swears or affirms under the penalties of perjury that the Contractor does not knowingly employ an unauthorized alien.  The Contractor further agrees that:</w:t>
      </w:r>
    </w:p>
    <w:p w14:paraId="00000073" w14:textId="77777777" w:rsidR="00E650F5" w:rsidRDefault="00E650F5">
      <w:pPr>
        <w:spacing w:after="0" w:line="240" w:lineRule="auto"/>
        <w:rPr>
          <w:rFonts w:ascii="Times New Roman" w:eastAsia="Times New Roman" w:hAnsi="Times New Roman" w:cs="Times New Roman"/>
          <w:color w:val="000000"/>
        </w:rPr>
      </w:pPr>
    </w:p>
    <w:p w14:paraId="00000074" w14:textId="77777777" w:rsidR="00E650F5" w:rsidRDefault="0000000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A.  The Contractor shall enroll in and verify the work eligibility status of all his/her/its newly hired employees through the E-Verify program as defined in IC § 22-5-1.7-3. The Contractor is not required to participate should the E-Verify program cease to exist. Additionally, the Contractor is not required to participate if the Contractor is self-employed and does not employ any employees.</w:t>
      </w:r>
    </w:p>
    <w:p w14:paraId="00000075" w14:textId="77777777" w:rsidR="00E650F5" w:rsidRDefault="00E650F5">
      <w:pPr>
        <w:spacing w:after="0" w:line="240" w:lineRule="auto"/>
        <w:rPr>
          <w:rFonts w:ascii="Times New Roman" w:eastAsia="Times New Roman" w:hAnsi="Times New Roman" w:cs="Times New Roman"/>
          <w:color w:val="000000"/>
        </w:rPr>
      </w:pPr>
    </w:p>
    <w:p w14:paraId="00000076" w14:textId="77777777" w:rsidR="00E650F5" w:rsidRDefault="0000000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B.  The Contractor shall not knowingly employ or contract with an unauthorized alien. The Contractor shall not retain an employee or contract with a person that the Contractor subsequently learns is an unauthorized alien.</w:t>
      </w:r>
    </w:p>
    <w:p w14:paraId="00000077" w14:textId="77777777" w:rsidR="00E650F5" w:rsidRDefault="00E650F5">
      <w:pPr>
        <w:spacing w:after="0" w:line="240" w:lineRule="auto"/>
        <w:rPr>
          <w:rFonts w:ascii="Times New Roman" w:eastAsia="Times New Roman" w:hAnsi="Times New Roman" w:cs="Times New Roman"/>
          <w:color w:val="000000"/>
        </w:rPr>
      </w:pPr>
    </w:p>
    <w:p w14:paraId="00000078" w14:textId="77777777" w:rsidR="00E650F5" w:rsidRDefault="0000000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w:t>
      </w:r>
    </w:p>
    <w:p w14:paraId="00000079" w14:textId="77777777" w:rsidR="00E650F5" w:rsidRDefault="00E650F5">
      <w:pPr>
        <w:spacing w:after="0" w:line="240" w:lineRule="auto"/>
        <w:rPr>
          <w:rFonts w:ascii="Times New Roman" w:eastAsia="Times New Roman" w:hAnsi="Times New Roman" w:cs="Times New Roman"/>
          <w:color w:val="000000"/>
        </w:rPr>
      </w:pPr>
    </w:p>
    <w:p w14:paraId="0000007A" w14:textId="77777777" w:rsidR="00E650F5" w:rsidRDefault="0000000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The State may terminate for default if the Contractor fails to cure a breach of this provision no later than thirty (30) days after being notified by the State.</w:t>
      </w:r>
    </w:p>
    <w:p w14:paraId="0000007B" w14:textId="77777777" w:rsidR="00E650F5" w:rsidRDefault="00E650F5">
      <w:pPr>
        <w:spacing w:after="0" w:line="240" w:lineRule="auto"/>
        <w:rPr>
          <w:rFonts w:ascii="Times New Roman" w:eastAsia="Times New Roman" w:hAnsi="Times New Roman" w:cs="Times New Roman"/>
        </w:rPr>
      </w:pPr>
    </w:p>
    <w:p w14:paraId="0000007C"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t>19.  Employment Option</w:t>
      </w:r>
      <w:r>
        <w:rPr>
          <w:rFonts w:ascii="Times New Roman" w:eastAsia="Times New Roman" w:hAnsi="Times New Roman" w:cs="Times New Roman"/>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0000007D" w14:textId="77777777" w:rsidR="00E650F5" w:rsidRDefault="00E650F5">
      <w:pPr>
        <w:spacing w:after="0" w:line="240" w:lineRule="auto"/>
        <w:rPr>
          <w:rFonts w:ascii="Times New Roman" w:eastAsia="Times New Roman" w:hAnsi="Times New Roman" w:cs="Times New Roman"/>
        </w:rPr>
      </w:pPr>
    </w:p>
    <w:p w14:paraId="0000007E"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t>20.  Force Majeure</w:t>
      </w:r>
      <w:r>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Pr>
          <w:rFonts w:ascii="Times New Roman" w:eastAsia="Times New Roman" w:hAnsi="Times New Roman" w:cs="Times New Roman"/>
          <w:sz w:val="24"/>
          <w:szCs w:val="24"/>
        </w:rPr>
        <w:t xml:space="preserve">immediately or as soon as is reasonably possible under the circumstances </w:t>
      </w:r>
      <w:r>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0000007F" w14:textId="77777777" w:rsidR="00E650F5" w:rsidRDefault="00E650F5">
      <w:pPr>
        <w:spacing w:after="0" w:line="240" w:lineRule="auto"/>
        <w:rPr>
          <w:rFonts w:ascii="Times New Roman" w:eastAsia="Times New Roman" w:hAnsi="Times New Roman" w:cs="Times New Roman"/>
        </w:rPr>
      </w:pPr>
    </w:p>
    <w:p w14:paraId="00000080"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t>21.  Funding Cancellation</w:t>
      </w:r>
      <w:r>
        <w:rPr>
          <w:rFonts w:ascii="Times New Roman" w:eastAsia="Times New Roman" w:hAnsi="Times New Roman" w:cs="Times New Roman"/>
        </w:rPr>
        <w:t>.  As required by Financial Management Circular 2007-1 and IC § 5-22-17-5, when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00000081" w14:textId="77777777" w:rsidR="00E650F5" w:rsidRDefault="00E650F5">
      <w:pPr>
        <w:spacing w:after="0" w:line="240" w:lineRule="auto"/>
        <w:rPr>
          <w:rFonts w:ascii="Times New Roman" w:eastAsia="Times New Roman" w:hAnsi="Times New Roman" w:cs="Times New Roman"/>
        </w:rPr>
      </w:pPr>
    </w:p>
    <w:p w14:paraId="00000082"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t>22.  Governing Law</w:t>
      </w:r>
      <w:r>
        <w:rPr>
          <w:rFonts w:ascii="Times New Roman" w:eastAsia="Times New Roman" w:hAnsi="Times New Roman" w:cs="Times New Roman"/>
        </w:rPr>
        <w:t>.  This Contract shall be governed, construed, and </w:t>
      </w:r>
      <w:r>
        <w:rPr>
          <w:rFonts w:ascii="Times New Roman" w:eastAsia="Times New Roman" w:hAnsi="Times New Roman" w:cs="Times New Roman"/>
          <w:color w:val="000000"/>
        </w:rPr>
        <w:t>enforced</w:t>
      </w:r>
      <w:r>
        <w:rPr>
          <w:rFonts w:ascii="Times New Roman" w:eastAsia="Times New Roman" w:hAnsi="Times New Roman" w:cs="Times New Roman"/>
        </w:rPr>
        <w:t> in accordance with the laws of the State of Indiana, without regard to its conflict of laws rules. Suit, if any, must be brought in the State of Indiana.</w:t>
      </w:r>
    </w:p>
    <w:p w14:paraId="00000083" w14:textId="77777777" w:rsidR="00E650F5" w:rsidRDefault="00E650F5">
      <w:pPr>
        <w:spacing w:after="0" w:line="240" w:lineRule="auto"/>
        <w:rPr>
          <w:rFonts w:ascii="Times New Roman" w:eastAsia="Times New Roman" w:hAnsi="Times New Roman" w:cs="Times New Roman"/>
        </w:rPr>
      </w:pPr>
    </w:p>
    <w:p w14:paraId="00000084" w14:textId="77777777" w:rsidR="00E650F5" w:rsidRDefault="00000000">
      <w:pPr>
        <w:keepNext/>
        <w:spacing w:after="0" w:line="240" w:lineRule="auto"/>
        <w:rPr>
          <w:rFonts w:ascii="Times New Roman" w:eastAsia="Times New Roman" w:hAnsi="Times New Roman" w:cs="Times New Roman"/>
        </w:rPr>
      </w:pPr>
      <w:r>
        <w:rPr>
          <w:rFonts w:ascii="Times New Roman" w:eastAsia="Times New Roman" w:hAnsi="Times New Roman" w:cs="Times New Roman"/>
          <w:b/>
        </w:rPr>
        <w:t xml:space="preserve">23.  HIPAA Compliance.  </w:t>
      </w:r>
      <w:r>
        <w:rPr>
          <w:rFonts w:ascii="Times New Roman" w:eastAsia="Times New Roman" w:hAnsi="Times New Roman" w:cs="Times New Roman"/>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00000085" w14:textId="77777777" w:rsidR="00E650F5" w:rsidRDefault="00E650F5">
      <w:pPr>
        <w:spacing w:after="0" w:line="240" w:lineRule="auto"/>
        <w:rPr>
          <w:rFonts w:ascii="Times New Roman" w:eastAsia="Times New Roman" w:hAnsi="Times New Roman" w:cs="Times New Roman"/>
          <w:b/>
        </w:rPr>
      </w:pPr>
    </w:p>
    <w:p w14:paraId="00000086"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t>24.  Indemnification</w:t>
      </w:r>
      <w:r>
        <w:rPr>
          <w:rFonts w:ascii="Times New Roman" w:eastAsia="Times New Roman" w:hAnsi="Times New Roman" w:cs="Times New Roman"/>
        </w:rPr>
        <w:t xml:space="preserve">.  The Contractor agrees to indemnify, defend, and hold harmless the State, its agents, officials, and employees from all </w:t>
      </w:r>
      <w:proofErr w:type="gramStart"/>
      <w:r>
        <w:rPr>
          <w:rFonts w:ascii="Times New Roman" w:eastAsia="Times New Roman" w:hAnsi="Times New Roman" w:cs="Times New Roman"/>
        </w:rPr>
        <w:t>third party</w:t>
      </w:r>
      <w:proofErr w:type="gramEnd"/>
      <w:r>
        <w:rPr>
          <w:rFonts w:ascii="Times New Roman" w:eastAsia="Times New Roman" w:hAnsi="Times New Roman" w:cs="Times New Roman"/>
        </w:rPr>
        <w:t xml:space="preserve"> claims and suits including court costs, attorney’s fees, and other expenses caused by any act or omission of the Contractor and/or its subcontractors, if any, in the performance of this Contract. The State will not provide indemnification to the Contractor.</w:t>
      </w:r>
    </w:p>
    <w:p w14:paraId="00000087" w14:textId="77777777" w:rsidR="00E650F5" w:rsidRDefault="00E650F5">
      <w:pPr>
        <w:spacing w:after="0" w:line="240" w:lineRule="auto"/>
        <w:rPr>
          <w:rFonts w:ascii="Times New Roman" w:eastAsia="Times New Roman" w:hAnsi="Times New Roman" w:cs="Times New Roman"/>
        </w:rPr>
      </w:pPr>
    </w:p>
    <w:p w14:paraId="00000088" w14:textId="77777777" w:rsidR="00E650F5" w:rsidRDefault="00000000">
      <w:pPr>
        <w:pBdr>
          <w:top w:val="nil"/>
          <w:left w:val="nil"/>
          <w:bottom w:val="nil"/>
          <w:right w:val="nil"/>
          <w:between w:val="nil"/>
        </w:pBd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25.  Independent Contractor; Workers’ Compensation Insurance.</w:t>
      </w:r>
      <w:r>
        <w:rPr>
          <w:rFonts w:ascii="Times New Roman" w:eastAsia="Times New Roman" w:hAnsi="Times New Roman" w:cs="Times New Roman"/>
          <w:color w:val="000000"/>
        </w:rPr>
        <w:t xml:space="preserve">  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Contractor shall provide the State with a Certificate of Insurance evidencing such coverage prior to starting work under this Contract.</w:t>
      </w:r>
    </w:p>
    <w:p w14:paraId="00000089" w14:textId="77777777" w:rsidR="00E650F5" w:rsidRDefault="00E650F5">
      <w:pPr>
        <w:spacing w:line="240" w:lineRule="auto"/>
        <w:rPr>
          <w:rFonts w:ascii="Times New Roman" w:eastAsia="Times New Roman" w:hAnsi="Times New Roman" w:cs="Times New Roman"/>
          <w:b/>
        </w:rPr>
      </w:pPr>
    </w:p>
    <w:p w14:paraId="0000008A" w14:textId="77777777" w:rsidR="00E650F5" w:rsidRDefault="00000000">
      <w:pPr>
        <w:spacing w:line="240" w:lineRule="auto"/>
        <w:rPr>
          <w:rFonts w:ascii="Times New Roman" w:eastAsia="Times New Roman" w:hAnsi="Times New Roman" w:cs="Times New Roman"/>
          <w:b/>
        </w:rPr>
      </w:pPr>
      <w:r>
        <w:rPr>
          <w:rFonts w:ascii="Times New Roman" w:eastAsia="Times New Roman" w:hAnsi="Times New Roman" w:cs="Times New Roman"/>
          <w:b/>
        </w:rPr>
        <w:t>26. Indiana Veteran Owned Small Business Enterprise Compliance</w:t>
      </w:r>
      <w:r>
        <w:rPr>
          <w:rFonts w:ascii="Times New Roman" w:eastAsia="Times New Roman" w:hAnsi="Times New Roman" w:cs="Times New Roman"/>
        </w:rPr>
        <w:t>.</w:t>
      </w:r>
      <w:r>
        <w:t xml:space="preserve">  </w:t>
      </w:r>
      <w:r>
        <w:rPr>
          <w:rFonts w:ascii="Times New Roman" w:eastAsia="Times New Roman" w:hAnsi="Times New Roman" w:cs="Times New Roman"/>
        </w:rPr>
        <w:t xml:space="preserve">Award of this Contract was based, in part, on the Indiana Veteran Owned Small Business Enterprise (“IVOSB”) participation plan, as detailed in the IVOSB Subcontractor Commitment Form, commonly referred to as “Attachment A-1” in the procurement documentation and incorporated by reference herein. Therefore, any changes to this </w:t>
      </w:r>
      <w:r>
        <w:rPr>
          <w:rFonts w:ascii="Times New Roman" w:eastAsia="Times New Roman" w:hAnsi="Times New Roman" w:cs="Times New Roman"/>
        </w:rPr>
        <w:lastRenderedPageBreak/>
        <w:t>information during the Contract term must be approved by IDOA’s Division of Supplier Diversity and may require an amendment. It is the State’s expectation that the Contractor will meet the subcontractor commitments during the Contract term. The following certified IVOSB subcontractor(s) will be participating in this Contract:</w:t>
      </w:r>
      <w:r>
        <w:rPr>
          <w:rFonts w:ascii="Times New Roman" w:eastAsia="Times New Roman" w:hAnsi="Times New Roman" w:cs="Times New Roman"/>
          <w:b/>
        </w:rPr>
        <w:t xml:space="preserve"> [Add additional IVOSBs using the same format.]</w:t>
      </w:r>
    </w:p>
    <w:p w14:paraId="0000008B" w14:textId="77777777" w:rsidR="00E650F5" w:rsidRDefault="00000000">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IVOSB       </w:t>
      </w:r>
      <w:r>
        <w:rPr>
          <w:rFonts w:ascii="Times New Roman" w:eastAsia="Times New Roman" w:hAnsi="Times New Roman" w:cs="Times New Roman"/>
          <w:color w:val="000000"/>
          <w:sz w:val="16"/>
          <w:szCs w:val="16"/>
        </w:rPr>
        <w:tab/>
        <w:t xml:space="preserve">COMPANY NAME </w:t>
      </w:r>
      <w:r>
        <w:rPr>
          <w:rFonts w:ascii="Times New Roman" w:eastAsia="Times New Roman" w:hAnsi="Times New Roman" w:cs="Times New Roman"/>
          <w:color w:val="000000"/>
          <w:sz w:val="16"/>
          <w:szCs w:val="16"/>
        </w:rPr>
        <w:tab/>
      </w:r>
      <w:r>
        <w:rPr>
          <w:rFonts w:ascii="Times New Roman" w:eastAsia="Times New Roman" w:hAnsi="Times New Roman" w:cs="Times New Roman"/>
          <w:color w:val="000000"/>
          <w:sz w:val="16"/>
          <w:szCs w:val="16"/>
        </w:rPr>
        <w:tab/>
        <w:t xml:space="preserve">PHONE </w:t>
      </w:r>
      <w:r>
        <w:rPr>
          <w:rFonts w:ascii="Times New Roman" w:eastAsia="Times New Roman" w:hAnsi="Times New Roman" w:cs="Times New Roman"/>
          <w:color w:val="000000"/>
          <w:sz w:val="16"/>
          <w:szCs w:val="16"/>
        </w:rPr>
        <w:tab/>
      </w:r>
      <w:r>
        <w:rPr>
          <w:rFonts w:ascii="Times New Roman" w:eastAsia="Times New Roman" w:hAnsi="Times New Roman" w:cs="Times New Roman"/>
          <w:color w:val="000000"/>
          <w:sz w:val="16"/>
          <w:szCs w:val="16"/>
        </w:rPr>
        <w:tab/>
        <w:t>EMAIL OF CONTACT PERSON</w:t>
      </w:r>
      <w:r>
        <w:rPr>
          <w:rFonts w:ascii="Times New Roman" w:eastAsia="Times New Roman" w:hAnsi="Times New Roman" w:cs="Times New Roman"/>
          <w:color w:val="000000"/>
          <w:sz w:val="16"/>
          <w:szCs w:val="16"/>
        </w:rPr>
        <w:tab/>
      </w:r>
      <w:r>
        <w:rPr>
          <w:rFonts w:ascii="Times New Roman" w:eastAsia="Times New Roman" w:hAnsi="Times New Roman" w:cs="Times New Roman"/>
          <w:color w:val="000000"/>
          <w:sz w:val="16"/>
          <w:szCs w:val="16"/>
        </w:rPr>
        <w:tab/>
        <w:t>PERCENT</w:t>
      </w:r>
    </w:p>
    <w:p w14:paraId="0000008C" w14:textId="77777777" w:rsidR="00E650F5" w:rsidRDefault="00E650F5">
      <w:pPr>
        <w:spacing w:after="0" w:line="240" w:lineRule="auto"/>
        <w:rPr>
          <w:rFonts w:ascii="Times New Roman" w:eastAsia="Times New Roman" w:hAnsi="Times New Roman" w:cs="Times New Roman"/>
          <w:color w:val="000000"/>
          <w:sz w:val="16"/>
          <w:szCs w:val="16"/>
        </w:rPr>
      </w:pPr>
    </w:p>
    <w:p w14:paraId="0000008D" w14:textId="77777777" w:rsidR="00E650F5" w:rsidRDefault="00000000">
      <w:pPr>
        <w:pBdr>
          <w:bottom w:val="single" w:sz="12" w:space="1" w:color="000000"/>
        </w:pBdr>
        <w:spacing w:after="0" w:line="240" w:lineRule="auto"/>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 xml:space="preserve"> </w:t>
      </w:r>
    </w:p>
    <w:p w14:paraId="0000008E" w14:textId="77777777" w:rsidR="00E650F5" w:rsidRDefault="00E650F5">
      <w:pPr>
        <w:spacing w:after="0" w:line="240" w:lineRule="auto"/>
        <w:rPr>
          <w:rFonts w:ascii="Times New Roman" w:eastAsia="Times New Roman" w:hAnsi="Times New Roman" w:cs="Times New Roman"/>
          <w:i/>
          <w:color w:val="000000"/>
        </w:rPr>
      </w:pPr>
    </w:p>
    <w:p w14:paraId="0000008F" w14:textId="77777777" w:rsidR="00E650F5" w:rsidRDefault="00000000">
      <w:pPr>
        <w:rPr>
          <w:rFonts w:ascii="Times New Roman" w:eastAsia="Times New Roman" w:hAnsi="Times New Roman" w:cs="Times New Roman"/>
          <w:i/>
          <w:color w:val="000000"/>
        </w:rPr>
      </w:pPr>
      <w:r>
        <w:rPr>
          <w:rFonts w:ascii="Times New Roman" w:eastAsia="Times New Roman" w:hAnsi="Times New Roman" w:cs="Times New Roman"/>
          <w:i/>
          <w:color w:val="000000"/>
        </w:rPr>
        <w:t xml:space="preserve">Briefly describe the IVOSB service(s)/product(s) to be provided under this Contract and include the estimated date(s) for utilization during the Contract term: </w:t>
      </w:r>
    </w:p>
    <w:p w14:paraId="00000090" w14:textId="77777777" w:rsidR="00E650F5" w:rsidRDefault="00000000">
      <w:pPr>
        <w:rPr>
          <w:rFonts w:ascii="Times New Roman" w:eastAsia="Times New Roman" w:hAnsi="Times New Roman" w:cs="Times New Roman"/>
          <w:i/>
          <w:color w:val="000000"/>
        </w:rPr>
      </w:pPr>
      <w:r>
        <w:rPr>
          <w:rFonts w:ascii="Times New Roman" w:eastAsia="Times New Roman" w:hAnsi="Times New Roman" w:cs="Times New Roman"/>
          <w:i/>
          <w:color w:val="000000"/>
        </w:rPr>
        <w:t>_____________________________________________________________________________________</w:t>
      </w:r>
    </w:p>
    <w:p w14:paraId="00000091" w14:textId="77777777" w:rsidR="00E650F5" w:rsidRDefault="00000000">
      <w:pPr>
        <w:rPr>
          <w:rFonts w:ascii="Times New Roman" w:eastAsia="Times New Roman" w:hAnsi="Times New Roman" w:cs="Times New Roman"/>
          <w:i/>
          <w:color w:val="000000"/>
        </w:rPr>
      </w:pPr>
      <w:r>
        <w:rPr>
          <w:rFonts w:ascii="Times New Roman" w:eastAsia="Times New Roman" w:hAnsi="Times New Roman" w:cs="Times New Roman"/>
          <w:i/>
          <w:color w:val="000000"/>
        </w:rPr>
        <w:t>_____________________________________________________________________________________</w:t>
      </w:r>
    </w:p>
    <w:p w14:paraId="00000092" w14:textId="77777777" w:rsidR="00E650F5" w:rsidRDefault="00000000">
      <w:p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9">
        <w:r>
          <w:rPr>
            <w:rFonts w:ascii="Times New Roman" w:eastAsia="Times New Roman" w:hAnsi="Times New Roman" w:cs="Times New Roman"/>
            <w:color w:val="0563C1"/>
            <w:u w:val="single"/>
          </w:rPr>
          <w:t>IndianaVeteransPreference@idoa.IN.gov</w:t>
        </w:r>
      </w:hyperlink>
      <w:r>
        <w:rPr>
          <w:rFonts w:ascii="Times New Roman" w:eastAsia="Times New Roman" w:hAnsi="Times New Roman" w:cs="Times New Roman"/>
          <w:color w:val="000000"/>
        </w:rPr>
        <w: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t>
      </w:r>
      <w:r>
        <w:rPr>
          <w:rFonts w:ascii="Times New Roman" w:eastAsia="Times New Roman" w:hAnsi="Times New Roman" w:cs="Times New Roman"/>
          <w:color w:val="0563C1"/>
          <w:u w:val="single"/>
        </w:rPr>
        <w:t xml:space="preserve"> </w:t>
      </w:r>
      <w:hyperlink r:id="rId10">
        <w:r>
          <w:rPr>
            <w:rFonts w:ascii="Times New Roman" w:eastAsia="Times New Roman" w:hAnsi="Times New Roman" w:cs="Times New Roman"/>
            <w:color w:val="0563C1"/>
            <w:u w:val="single"/>
          </w:rPr>
          <w:t>IndianaVeteransPreference@idoa.IN.gov</w:t>
        </w:r>
      </w:hyperlink>
      <w:r>
        <w:rPr>
          <w:rFonts w:ascii="Times New Roman" w:eastAsia="Times New Roman" w:hAnsi="Times New Roman" w:cs="Times New Roman"/>
          <w:color w:val="000000"/>
        </w:rPr>
        <w:t xml:space="preserve"> for review and approval before changing the participation plan submitted in connection with this Contract. </w:t>
      </w:r>
    </w:p>
    <w:p w14:paraId="00000093" w14:textId="77777777" w:rsidR="00E650F5" w:rsidRDefault="00E650F5">
      <w:pPr>
        <w:pBdr>
          <w:top w:val="nil"/>
          <w:left w:val="nil"/>
          <w:bottom w:val="nil"/>
          <w:right w:val="nil"/>
          <w:between w:val="nil"/>
        </w:pBdr>
        <w:spacing w:after="0" w:line="240" w:lineRule="auto"/>
        <w:jc w:val="both"/>
        <w:rPr>
          <w:rFonts w:ascii="Times New Roman" w:eastAsia="Times New Roman" w:hAnsi="Times New Roman" w:cs="Times New Roman"/>
          <w:color w:val="000000"/>
        </w:rPr>
      </w:pPr>
    </w:p>
    <w:p w14:paraId="00000094" w14:textId="77777777" w:rsidR="00E650F5"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1">
        <w:r>
          <w:rPr>
            <w:rFonts w:ascii="Times New Roman" w:eastAsia="Times New Roman" w:hAnsi="Times New Roman" w:cs="Times New Roman"/>
            <w:color w:val="0563C1"/>
            <w:u w:val="single"/>
          </w:rPr>
          <w:t>www.in.gov/idoa/mwbe/payaudit.htm</w:t>
        </w:r>
      </w:hyperlink>
      <w:r>
        <w:rPr>
          <w:rFonts w:ascii="Times New Roman" w:eastAsia="Times New Roman" w:hAnsi="Times New Roman" w:cs="Times New Roman"/>
          <w:color w:val="000000"/>
        </w:rPr>
        <w:t xml:space="preserve">. </w:t>
      </w:r>
      <w:r>
        <w:rPr>
          <w:rFonts w:ascii="Times New Roman" w:eastAsia="Times New Roman" w:hAnsi="Times New Roman" w:cs="Times New Roman"/>
        </w:rPr>
        <w:t xml:space="preserve"> The Contractor may also be required to report IVOSB certified subcontractor payments directly to the Division of Supplier Diversity, as reasonably requested and in the format required by the Division of Supplier Diversity.</w:t>
      </w:r>
    </w:p>
    <w:p w14:paraId="00000095" w14:textId="77777777" w:rsidR="00E650F5"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The Contractor’s failure to comply with the provisions in this clause may be considered a material breach of the Contract.</w:t>
      </w:r>
    </w:p>
    <w:p w14:paraId="00000096" w14:textId="77777777" w:rsidR="00E650F5" w:rsidRDefault="00000000">
      <w:pPr>
        <w:jc w:val="both"/>
        <w:rPr>
          <w:rFonts w:ascii="Times New Roman" w:eastAsia="Times New Roman" w:hAnsi="Times New Roman" w:cs="Times New Roman"/>
        </w:rPr>
      </w:pPr>
      <w:r>
        <w:rPr>
          <w:rFonts w:ascii="Times New Roman" w:eastAsia="Times New Roman" w:hAnsi="Times New Roman" w:cs="Times New Roman"/>
          <w:b/>
        </w:rPr>
        <w:t xml:space="preserve">27.       Information Technology Enterprise Architecture Requirements. </w:t>
      </w:r>
      <w:r>
        <w:rPr>
          <w:rFonts w:ascii="Times New Roman" w:eastAsia="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2">
        <w:r>
          <w:rPr>
            <w:rFonts w:ascii="Times New Roman" w:eastAsia="Times New Roman" w:hAnsi="Times New Roman" w:cs="Times New Roman"/>
            <w:color w:val="0563C1"/>
            <w:u w:val="single"/>
          </w:rPr>
          <w:t>https://www.in.gov/iot/2394.htm</w:t>
        </w:r>
      </w:hyperlink>
      <w:r>
        <w:rPr>
          <w:rFonts w:ascii="Times New Roman" w:eastAsia="Times New Roman" w:hAnsi="Times New Roman" w:cs="Times New Roman"/>
        </w:rPr>
        <w:t xml:space="preserve"> that are applicable, including the assistive technology standard.  The State may terminate this Contract for default if the terms of this paragraph are breached.</w:t>
      </w:r>
    </w:p>
    <w:p w14:paraId="00000097" w14:textId="77777777" w:rsidR="00E650F5" w:rsidRDefault="00000000">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b/>
        </w:rPr>
        <w:t>28.  Insurance.</w:t>
      </w:r>
      <w:r>
        <w:rPr>
          <w:rFonts w:ascii="Times New Roman" w:eastAsia="Times New Roman" w:hAnsi="Times New Roman" w:cs="Times New Roman"/>
        </w:rPr>
        <w:t xml:space="preserve">  </w:t>
      </w:r>
    </w:p>
    <w:p w14:paraId="00000098" w14:textId="77777777" w:rsidR="00E650F5" w:rsidRDefault="00000000">
      <w:p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A.  The Contractor and its subcontractors (if any) shall secure and keep in force during the term of this Contract the following insurance coverages (if applicable) covering the Contractor for any and all claims of any nature which may in any manner arise out of or result from Contractor’s performance under this Contract:</w:t>
      </w:r>
    </w:p>
    <w:p w14:paraId="00000099" w14:textId="77777777" w:rsidR="00E650F5" w:rsidRDefault="00E650F5">
      <w:pPr>
        <w:widowControl w:val="0"/>
        <w:spacing w:before="10" w:after="0" w:line="240" w:lineRule="auto"/>
        <w:rPr>
          <w:rFonts w:ascii="Times New Roman" w:eastAsia="Times New Roman" w:hAnsi="Times New Roman" w:cs="Times New Roman"/>
          <w:sz w:val="21"/>
          <w:szCs w:val="21"/>
        </w:rPr>
      </w:pPr>
    </w:p>
    <w:p w14:paraId="0000009A" w14:textId="77777777" w:rsidR="00E650F5" w:rsidRDefault="00000000">
      <w:pPr>
        <w:widowControl w:val="0"/>
        <w:tabs>
          <w:tab w:val="left" w:pos="822"/>
        </w:tabs>
        <w:spacing w:after="0" w:line="240" w:lineRule="auto"/>
        <w:ind w:left="360" w:right="360"/>
        <w:rPr>
          <w:rFonts w:ascii="Times New Roman" w:eastAsia="Times New Roman" w:hAnsi="Times New Roman" w:cs="Times New Roman"/>
        </w:rPr>
      </w:pPr>
      <w:r>
        <w:rPr>
          <w:rFonts w:ascii="Times New Roman" w:eastAsia="Times New Roman" w:hAnsi="Times New Roman" w:cs="Times New Roman"/>
        </w:rPr>
        <w:t>1.  Commercial general liability, including contractual coverage, and products or completed operations coverage (if applicable), with minimum liability limits not less than $700,000 per person and $</w:t>
      </w:r>
      <w:sdt>
        <w:sdtPr>
          <w:tag w:val="goog_rdk_4"/>
          <w:id w:val="1606848137"/>
        </w:sdtPr>
        <w:sdtContent>
          <w:ins w:id="5" w:author="Madeline Poulakidas" w:date="2024-09-10T17:25:00Z">
            <w:r>
              <w:rPr>
                <w:rFonts w:ascii="Times New Roman" w:eastAsia="Times New Roman" w:hAnsi="Times New Roman" w:cs="Times New Roman"/>
              </w:rPr>
              <w:t>2</w:t>
            </w:r>
          </w:ins>
        </w:sdtContent>
      </w:sdt>
      <w:sdt>
        <w:sdtPr>
          <w:tag w:val="goog_rdk_5"/>
          <w:id w:val="1895854516"/>
        </w:sdtPr>
        <w:sdtContent>
          <w:del w:id="6" w:author="Madeline Poulakidas" w:date="2024-09-10T17:25:00Z">
            <w:r>
              <w:rPr>
                <w:rFonts w:ascii="Times New Roman" w:eastAsia="Times New Roman" w:hAnsi="Times New Roman" w:cs="Times New Roman"/>
              </w:rPr>
              <w:delText>5</w:delText>
            </w:r>
          </w:del>
        </w:sdtContent>
      </w:sdt>
      <w:r>
        <w:rPr>
          <w:rFonts w:ascii="Times New Roman" w:eastAsia="Times New Roman" w:hAnsi="Times New Roman" w:cs="Times New Roman"/>
        </w:rPr>
        <w:t>,000,000 per occurrence unless additional coverage is required by the State. The State is to be named as an additional insured on a primary, non-contributory basis for any liability arising directly or indirectly under or in connection with this Contract.</w:t>
      </w:r>
    </w:p>
    <w:p w14:paraId="0000009B" w14:textId="77777777" w:rsidR="00E650F5" w:rsidRDefault="00E650F5">
      <w:pPr>
        <w:pBdr>
          <w:top w:val="nil"/>
          <w:left w:val="nil"/>
          <w:bottom w:val="nil"/>
          <w:right w:val="nil"/>
          <w:between w:val="nil"/>
        </w:pBdr>
        <w:spacing w:after="0" w:line="240" w:lineRule="auto"/>
        <w:ind w:left="720" w:right="360"/>
        <w:rPr>
          <w:rFonts w:ascii="Times New Roman" w:eastAsia="Times New Roman" w:hAnsi="Times New Roman" w:cs="Times New Roman"/>
          <w:color w:val="000000"/>
        </w:rPr>
      </w:pPr>
    </w:p>
    <w:p w14:paraId="0000009C" w14:textId="77777777" w:rsidR="00E650F5" w:rsidRDefault="00000000">
      <w:pPr>
        <w:pBdr>
          <w:top w:val="nil"/>
          <w:left w:val="nil"/>
          <w:bottom w:val="nil"/>
          <w:right w:val="nil"/>
          <w:between w:val="nil"/>
        </w:pBdr>
        <w:spacing w:after="0" w:line="240" w:lineRule="auto"/>
        <w:ind w:left="360" w:right="360"/>
        <w:rPr>
          <w:rFonts w:ascii="Times New Roman" w:eastAsia="Times New Roman" w:hAnsi="Times New Roman" w:cs="Times New Roman"/>
          <w:color w:val="000000"/>
        </w:rPr>
      </w:pPr>
      <w:r>
        <w:rPr>
          <w:rFonts w:ascii="Times New Roman" w:eastAsia="Times New Roman" w:hAnsi="Times New Roman" w:cs="Times New Roman"/>
          <w:color w:val="000000"/>
        </w:rPr>
        <w:t>2.  Automobile liability for owned, non-owned and hired autos with minimum liability limits not less than $700,000 per person and $</w:t>
      </w:r>
      <w:sdt>
        <w:sdtPr>
          <w:tag w:val="goog_rdk_6"/>
          <w:id w:val="1421670910"/>
        </w:sdtPr>
        <w:sdtContent>
          <w:ins w:id="7" w:author="Madeline Poulakidas" w:date="2024-09-10T17:25:00Z">
            <w:r>
              <w:rPr>
                <w:rFonts w:ascii="Times New Roman" w:eastAsia="Times New Roman" w:hAnsi="Times New Roman" w:cs="Times New Roman"/>
                <w:color w:val="000000"/>
              </w:rPr>
              <w:t>2</w:t>
            </w:r>
          </w:ins>
        </w:sdtContent>
      </w:sdt>
      <w:sdt>
        <w:sdtPr>
          <w:tag w:val="goog_rdk_7"/>
          <w:id w:val="-142815199"/>
        </w:sdtPr>
        <w:sdtContent>
          <w:del w:id="8" w:author="Madeline Poulakidas" w:date="2024-09-10T17:25:00Z">
            <w:r>
              <w:rPr>
                <w:rFonts w:ascii="Times New Roman" w:eastAsia="Times New Roman" w:hAnsi="Times New Roman" w:cs="Times New Roman"/>
                <w:color w:val="000000"/>
              </w:rPr>
              <w:delText>5</w:delText>
            </w:r>
          </w:del>
        </w:sdtContent>
      </w:sdt>
      <w:r>
        <w:rPr>
          <w:rFonts w:ascii="Times New Roman" w:eastAsia="Times New Roman" w:hAnsi="Times New Roman" w:cs="Times New Roman"/>
          <w:color w:val="000000"/>
        </w:rPr>
        <w:t>,000,000 per occurrence. The State is to be named as an additional insured on a primary, non-contributory basis.</w:t>
      </w:r>
    </w:p>
    <w:p w14:paraId="0000009D" w14:textId="77777777" w:rsidR="00E650F5" w:rsidRDefault="00E650F5">
      <w:pPr>
        <w:pBdr>
          <w:top w:val="nil"/>
          <w:left w:val="nil"/>
          <w:bottom w:val="nil"/>
          <w:right w:val="nil"/>
          <w:between w:val="nil"/>
        </w:pBdr>
        <w:spacing w:after="0" w:line="240" w:lineRule="auto"/>
        <w:ind w:left="360" w:right="360"/>
        <w:rPr>
          <w:rFonts w:ascii="Times New Roman" w:eastAsia="Times New Roman" w:hAnsi="Times New Roman" w:cs="Times New Roman"/>
          <w:color w:val="000000"/>
          <w:sz w:val="21"/>
          <w:szCs w:val="21"/>
        </w:rPr>
      </w:pPr>
    </w:p>
    <w:sdt>
      <w:sdtPr>
        <w:tag w:val="goog_rdk_10"/>
        <w:id w:val="1623199322"/>
      </w:sdtPr>
      <w:sdtContent>
        <w:p w14:paraId="0000009E" w14:textId="77777777" w:rsidR="00E650F5" w:rsidRDefault="00000000">
          <w:pPr>
            <w:pBdr>
              <w:top w:val="nil"/>
              <w:left w:val="nil"/>
              <w:bottom w:val="nil"/>
              <w:right w:val="nil"/>
              <w:between w:val="nil"/>
            </w:pBdr>
            <w:spacing w:after="0" w:line="240" w:lineRule="auto"/>
            <w:ind w:left="360" w:right="360"/>
            <w:rPr>
              <w:del w:id="9" w:author="Madeline Poulakidas" w:date="2024-09-10T17:26:00Z"/>
              <w:rFonts w:ascii="Times New Roman" w:eastAsia="Times New Roman" w:hAnsi="Times New Roman" w:cs="Times New Roman"/>
              <w:color w:val="000000"/>
            </w:rPr>
          </w:pPr>
          <w:r>
            <w:rPr>
              <w:rFonts w:ascii="Times New Roman" w:eastAsia="Times New Roman" w:hAnsi="Times New Roman" w:cs="Times New Roman"/>
              <w:color w:val="000000"/>
            </w:rPr>
            <w:t>3.  Errors and Omissions liability with minimum liability limits of $1,000,000 per claim and in the aggregate.</w:t>
          </w:r>
          <w:r>
            <w:rPr>
              <w:rFonts w:ascii="Times New Roman" w:eastAsia="Times New Roman" w:hAnsi="Times New Roman" w:cs="Times New Roman"/>
              <w:color w:val="000000"/>
              <w:sz w:val="24"/>
              <w:szCs w:val="24"/>
            </w:rPr>
            <w:t xml:space="preserve">  </w:t>
          </w:r>
          <w:sdt>
            <w:sdtPr>
              <w:tag w:val="goog_rdk_8"/>
              <w:id w:val="-220989774"/>
            </w:sdtPr>
            <w:sdtContent>
              <w:ins w:id="10" w:author="Madeline Poulakidas" w:date="2024-09-10T17:26:00Z">
                <w:r>
                  <w:rPr>
                    <w:rFonts w:ascii="Times New Roman" w:eastAsia="Times New Roman" w:hAnsi="Times New Roman" w:cs="Times New Roman"/>
                    <w:color w:val="000000"/>
                    <w:sz w:val="24"/>
                    <w:szCs w:val="24"/>
                  </w:rPr>
                  <w:t>Coverage for the benefit of the State shall continue through the term of this Contract.</w:t>
                </w:r>
              </w:ins>
            </w:sdtContent>
          </w:sdt>
          <w:sdt>
            <w:sdtPr>
              <w:tag w:val="goog_rdk_9"/>
              <w:id w:val="1822312134"/>
            </w:sdtPr>
            <w:sdtContent>
              <w:del w:id="11" w:author="Madeline Poulakidas" w:date="2024-09-10T17:26:00Z">
                <w:r>
                  <w:rPr>
                    <w:rFonts w:ascii="Times New Roman" w:eastAsia="Times New Roman" w:hAnsi="Times New Roman" w:cs="Times New Roman"/>
                    <w:color w:val="000000"/>
                  </w:rPr>
                  <w:delText>Coverage for the benefit of the State shall continue for a period of two (2) years after the date of service provided under this Contract.</w:delText>
                </w:r>
              </w:del>
            </w:sdtContent>
          </w:sdt>
        </w:p>
      </w:sdtContent>
    </w:sdt>
    <w:p w14:paraId="0000009F" w14:textId="77777777" w:rsidR="00E650F5" w:rsidRDefault="00E650F5">
      <w:pPr>
        <w:pBdr>
          <w:top w:val="nil"/>
          <w:left w:val="nil"/>
          <w:bottom w:val="nil"/>
          <w:right w:val="nil"/>
          <w:between w:val="nil"/>
        </w:pBdr>
        <w:spacing w:after="0" w:line="240" w:lineRule="auto"/>
        <w:ind w:left="360" w:right="360"/>
        <w:rPr>
          <w:rFonts w:ascii="Times New Roman" w:eastAsia="Times New Roman" w:hAnsi="Times New Roman" w:cs="Times New Roman"/>
          <w:color w:val="000000"/>
          <w:sz w:val="21"/>
          <w:szCs w:val="21"/>
        </w:rPr>
      </w:pPr>
    </w:p>
    <w:p w14:paraId="000000A0" w14:textId="77777777" w:rsidR="00E650F5" w:rsidRDefault="00000000">
      <w:pPr>
        <w:pBdr>
          <w:top w:val="nil"/>
          <w:left w:val="nil"/>
          <w:bottom w:val="nil"/>
          <w:right w:val="nil"/>
          <w:between w:val="nil"/>
        </w:pBdr>
        <w:spacing w:after="0" w:line="240" w:lineRule="auto"/>
        <w:ind w:left="360" w:right="360"/>
        <w:rPr>
          <w:rFonts w:ascii="Times New Roman" w:eastAsia="Times New Roman" w:hAnsi="Times New Roman" w:cs="Times New Roman"/>
          <w:color w:val="000000"/>
        </w:rPr>
      </w:pPr>
      <w:r>
        <w:rPr>
          <w:rFonts w:ascii="Times New Roman" w:eastAsia="Times New Roman" w:hAnsi="Times New Roman" w:cs="Times New Roman"/>
          <w:color w:val="000000"/>
        </w:rPr>
        <w:t>4.  Fiduciary liability if the Contractor is responsible for the management and oversight of various employee benefit plans and programs such as pensions, profit-sharing and savings, among others with limits no less than $</w:t>
      </w:r>
      <w:sdt>
        <w:sdtPr>
          <w:tag w:val="goog_rdk_11"/>
          <w:id w:val="-318883528"/>
        </w:sdtPr>
        <w:sdtContent>
          <w:ins w:id="12" w:author="Madeline Poulakidas" w:date="2024-09-10T17:27:00Z">
            <w:r>
              <w:rPr>
                <w:rFonts w:ascii="Times New Roman" w:eastAsia="Times New Roman" w:hAnsi="Times New Roman" w:cs="Times New Roman"/>
                <w:color w:val="000000"/>
              </w:rPr>
              <w:t>1</w:t>
            </w:r>
          </w:ins>
        </w:sdtContent>
      </w:sdt>
      <w:sdt>
        <w:sdtPr>
          <w:tag w:val="goog_rdk_12"/>
          <w:id w:val="1613244370"/>
        </w:sdtPr>
        <w:sdtContent>
          <w:del w:id="13" w:author="Madeline Poulakidas" w:date="2024-09-10T17:27:00Z">
            <w:r>
              <w:rPr>
                <w:rFonts w:ascii="Times New Roman" w:eastAsia="Times New Roman" w:hAnsi="Times New Roman" w:cs="Times New Roman"/>
                <w:color w:val="000000"/>
              </w:rPr>
              <w:delText>700,000 per cause of action and $5</w:delText>
            </w:r>
          </w:del>
        </w:sdtContent>
      </w:sdt>
      <w:r>
        <w:rPr>
          <w:rFonts w:ascii="Times New Roman" w:eastAsia="Times New Roman" w:hAnsi="Times New Roman" w:cs="Times New Roman"/>
          <w:color w:val="000000"/>
        </w:rPr>
        <w:t>,000,000 in the aggregate.</w:t>
      </w:r>
    </w:p>
    <w:p w14:paraId="000000A1" w14:textId="77777777" w:rsidR="00E650F5" w:rsidRDefault="00E650F5">
      <w:pPr>
        <w:pBdr>
          <w:top w:val="nil"/>
          <w:left w:val="nil"/>
          <w:bottom w:val="nil"/>
          <w:right w:val="nil"/>
          <w:between w:val="nil"/>
        </w:pBdr>
        <w:spacing w:after="0" w:line="240" w:lineRule="auto"/>
        <w:ind w:left="360" w:right="360"/>
        <w:rPr>
          <w:rFonts w:ascii="Times New Roman" w:eastAsia="Times New Roman" w:hAnsi="Times New Roman" w:cs="Times New Roman"/>
          <w:color w:val="000000"/>
          <w:sz w:val="21"/>
          <w:szCs w:val="21"/>
        </w:rPr>
      </w:pPr>
    </w:p>
    <w:p w14:paraId="000000A2" w14:textId="77777777" w:rsidR="00E650F5" w:rsidRDefault="00000000">
      <w:pPr>
        <w:pBdr>
          <w:top w:val="nil"/>
          <w:left w:val="nil"/>
          <w:bottom w:val="nil"/>
          <w:right w:val="nil"/>
          <w:between w:val="nil"/>
        </w:pBdr>
        <w:spacing w:after="0" w:line="240" w:lineRule="auto"/>
        <w:ind w:left="360" w:right="360"/>
        <w:rPr>
          <w:rFonts w:ascii="Times New Roman" w:eastAsia="Times New Roman" w:hAnsi="Times New Roman" w:cs="Times New Roman"/>
          <w:color w:val="000000"/>
        </w:rPr>
      </w:pPr>
      <w:r>
        <w:rPr>
          <w:rFonts w:ascii="Times New Roman" w:eastAsia="Times New Roman" w:hAnsi="Times New Roman" w:cs="Times New Roman"/>
          <w:color w:val="000000"/>
        </w:rPr>
        <w:t>5.  Valuable Papers coverage, if applicable, with an Inland Marine Policy Insurance with limits sufficient to pay for the re-creation and reconstruction of such records.</w:t>
      </w:r>
    </w:p>
    <w:p w14:paraId="000000A3" w14:textId="77777777" w:rsidR="00E650F5" w:rsidRDefault="00E650F5">
      <w:pPr>
        <w:pBdr>
          <w:top w:val="nil"/>
          <w:left w:val="nil"/>
          <w:bottom w:val="nil"/>
          <w:right w:val="nil"/>
          <w:between w:val="nil"/>
        </w:pBdr>
        <w:spacing w:after="0" w:line="240" w:lineRule="auto"/>
        <w:ind w:left="360" w:right="360"/>
        <w:rPr>
          <w:rFonts w:ascii="Times New Roman" w:eastAsia="Times New Roman" w:hAnsi="Times New Roman" w:cs="Times New Roman"/>
          <w:color w:val="000000"/>
          <w:sz w:val="21"/>
          <w:szCs w:val="21"/>
        </w:rPr>
      </w:pPr>
    </w:p>
    <w:p w14:paraId="000000A4" w14:textId="77777777" w:rsidR="00E650F5" w:rsidRDefault="00000000">
      <w:pPr>
        <w:pBdr>
          <w:top w:val="nil"/>
          <w:left w:val="nil"/>
          <w:bottom w:val="nil"/>
          <w:right w:val="nil"/>
          <w:between w:val="nil"/>
        </w:pBdr>
        <w:spacing w:after="0" w:line="240" w:lineRule="auto"/>
        <w:ind w:left="360" w:right="360"/>
        <w:rPr>
          <w:rFonts w:ascii="Times New Roman" w:eastAsia="Times New Roman" w:hAnsi="Times New Roman" w:cs="Times New Roman"/>
          <w:color w:val="000000"/>
        </w:rPr>
      </w:pPr>
      <w:r>
        <w:rPr>
          <w:rFonts w:ascii="Times New Roman" w:eastAsia="Times New Roman" w:hAnsi="Times New Roman" w:cs="Times New Roman"/>
          <w:color w:val="000000"/>
        </w:rPr>
        <w:t>6.  Surety or Fidelity Bond(s) if required by statute or by the agency.</w:t>
      </w:r>
    </w:p>
    <w:p w14:paraId="000000A5" w14:textId="77777777" w:rsidR="00E650F5" w:rsidRDefault="00E650F5">
      <w:pPr>
        <w:pBdr>
          <w:top w:val="nil"/>
          <w:left w:val="nil"/>
          <w:bottom w:val="nil"/>
          <w:right w:val="nil"/>
          <w:between w:val="nil"/>
        </w:pBdr>
        <w:spacing w:after="0" w:line="240" w:lineRule="auto"/>
        <w:ind w:left="360" w:right="360"/>
        <w:rPr>
          <w:rFonts w:ascii="Times New Roman" w:eastAsia="Times New Roman" w:hAnsi="Times New Roman" w:cs="Times New Roman"/>
          <w:color w:val="000000"/>
        </w:rPr>
      </w:pPr>
    </w:p>
    <w:p w14:paraId="000000A6" w14:textId="77777777" w:rsidR="00E650F5" w:rsidRDefault="00000000">
      <w:pPr>
        <w:pBdr>
          <w:top w:val="nil"/>
          <w:left w:val="nil"/>
          <w:bottom w:val="nil"/>
          <w:right w:val="nil"/>
          <w:between w:val="nil"/>
        </w:pBdr>
        <w:spacing w:after="0" w:line="240" w:lineRule="auto"/>
        <w:ind w:left="360" w:right="360"/>
        <w:rPr>
          <w:rFonts w:ascii="Times New Roman" w:eastAsia="Times New Roman" w:hAnsi="Times New Roman" w:cs="Times New Roman"/>
          <w:color w:val="000000"/>
        </w:rPr>
      </w:pPr>
      <w:r>
        <w:rPr>
          <w:rFonts w:ascii="Times New Roman" w:eastAsia="Times New Roman" w:hAnsi="Times New Roman" w:cs="Times New Roman"/>
          <w:color w:val="000000"/>
        </w:rPr>
        <w:t>7.   Cyber Liability addressing risks associated with electronic transmissions, the internet, networks and informational assets, and having limits of no less than $700,000 per occurrence and $</w:t>
      </w:r>
      <w:sdt>
        <w:sdtPr>
          <w:tag w:val="goog_rdk_13"/>
          <w:id w:val="-290975749"/>
        </w:sdtPr>
        <w:sdtContent>
          <w:ins w:id="14" w:author="Madeline Poulakidas" w:date="2024-09-10T17:28:00Z">
            <w:r>
              <w:rPr>
                <w:rFonts w:ascii="Times New Roman" w:eastAsia="Times New Roman" w:hAnsi="Times New Roman" w:cs="Times New Roman"/>
                <w:color w:val="000000"/>
              </w:rPr>
              <w:t>2</w:t>
            </w:r>
          </w:ins>
        </w:sdtContent>
      </w:sdt>
      <w:sdt>
        <w:sdtPr>
          <w:tag w:val="goog_rdk_14"/>
          <w:id w:val="1783841111"/>
        </w:sdtPr>
        <w:sdtContent>
          <w:del w:id="15" w:author="Madeline Poulakidas" w:date="2024-09-10T17:28:00Z">
            <w:r>
              <w:rPr>
                <w:rFonts w:ascii="Times New Roman" w:eastAsia="Times New Roman" w:hAnsi="Times New Roman" w:cs="Times New Roman"/>
                <w:color w:val="000000"/>
              </w:rPr>
              <w:delText>5</w:delText>
            </w:r>
          </w:del>
        </w:sdtContent>
      </w:sdt>
      <w:r>
        <w:rPr>
          <w:rFonts w:ascii="Times New Roman" w:eastAsia="Times New Roman" w:hAnsi="Times New Roman" w:cs="Times New Roman"/>
          <w:color w:val="000000"/>
        </w:rPr>
        <w:t xml:space="preserve">,000,000 in the aggregate. </w:t>
      </w:r>
    </w:p>
    <w:p w14:paraId="000000A7" w14:textId="77777777" w:rsidR="00E650F5" w:rsidRDefault="00E650F5">
      <w:pPr>
        <w:pBdr>
          <w:top w:val="nil"/>
          <w:left w:val="nil"/>
          <w:bottom w:val="nil"/>
          <w:right w:val="nil"/>
          <w:between w:val="nil"/>
        </w:pBdr>
        <w:spacing w:after="0" w:line="240" w:lineRule="auto"/>
        <w:rPr>
          <w:rFonts w:ascii="Times New Roman" w:eastAsia="Times New Roman" w:hAnsi="Times New Roman" w:cs="Times New Roman"/>
          <w:color w:val="000000"/>
        </w:rPr>
      </w:pPr>
    </w:p>
    <w:p w14:paraId="000000A8" w14:textId="77777777" w:rsidR="00E650F5" w:rsidRDefault="00000000">
      <w:p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The Contractor shall provide proof of such insurance coverage by tendering to the undersigned State representative a certificate of insurance prior to the commencement of this Contract and proof of workers’ compensation coverage meeting all statutory requirements of IC § 22-3-2.  In addition, proof of an “all states endorsement” covering claims occurring outside the State is required if any of the services provided under this Contract involve work outside of Indiana.</w:t>
      </w:r>
    </w:p>
    <w:p w14:paraId="000000A9" w14:textId="77777777" w:rsidR="00E650F5" w:rsidRDefault="00E650F5">
      <w:pPr>
        <w:spacing w:after="0" w:line="240" w:lineRule="auto"/>
        <w:jc w:val="both"/>
        <w:rPr>
          <w:rFonts w:ascii="Times New Roman" w:eastAsia="Times New Roman" w:hAnsi="Times New Roman" w:cs="Times New Roman"/>
        </w:rPr>
      </w:pPr>
    </w:p>
    <w:p w14:paraId="000000AA" w14:textId="77777777" w:rsidR="00E650F5" w:rsidRDefault="00000000">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B.  The Contractor’s insurance coverage must meet the following additional requirements:</w:t>
      </w:r>
    </w:p>
    <w:p w14:paraId="000000AB" w14:textId="77777777" w:rsidR="00E650F5" w:rsidRDefault="00E650F5">
      <w:pPr>
        <w:spacing w:after="0" w:line="240" w:lineRule="auto"/>
        <w:rPr>
          <w:rFonts w:ascii="Times New Roman" w:eastAsia="Times New Roman" w:hAnsi="Times New Roman" w:cs="Times New Roman"/>
        </w:rPr>
      </w:pPr>
    </w:p>
    <w:p w14:paraId="000000AC" w14:textId="77777777" w:rsidR="00E650F5" w:rsidRDefault="00000000">
      <w:p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1.  The insurer must have a certificate of authority or other appropriate authorization to operate in the state in which the policy was issued.</w:t>
      </w:r>
    </w:p>
    <w:p w14:paraId="000000AD" w14:textId="77777777" w:rsidR="00E650F5" w:rsidRDefault="00E650F5">
      <w:pPr>
        <w:spacing w:after="0" w:line="240" w:lineRule="auto"/>
        <w:rPr>
          <w:rFonts w:ascii="Times New Roman" w:eastAsia="Times New Roman" w:hAnsi="Times New Roman" w:cs="Times New Roman"/>
        </w:rPr>
      </w:pPr>
    </w:p>
    <w:p w14:paraId="000000AE" w14:textId="77777777" w:rsidR="00E650F5" w:rsidRDefault="00000000">
      <w:p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000000AF" w14:textId="77777777" w:rsidR="00E650F5" w:rsidRDefault="00E650F5">
      <w:pPr>
        <w:spacing w:after="0" w:line="240" w:lineRule="auto"/>
        <w:rPr>
          <w:rFonts w:ascii="Times New Roman" w:eastAsia="Times New Roman" w:hAnsi="Times New Roman" w:cs="Times New Roman"/>
        </w:rPr>
      </w:pPr>
    </w:p>
    <w:p w14:paraId="000000B0" w14:textId="77777777" w:rsidR="00E650F5" w:rsidRDefault="00000000">
      <w:p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3.   The State will be defended, indemnified and held harmless to the full extent of any coverage actually secured by the Contractor in excess of the minimum requirements set forth above. The duty to indemnify the State under this Contract shall not be limited by the insurance required in this Contract.</w:t>
      </w:r>
    </w:p>
    <w:p w14:paraId="000000B1" w14:textId="77777777" w:rsidR="00E650F5" w:rsidRDefault="00E650F5">
      <w:pPr>
        <w:spacing w:after="0" w:line="240" w:lineRule="auto"/>
        <w:rPr>
          <w:rFonts w:ascii="Times New Roman" w:eastAsia="Times New Roman" w:hAnsi="Times New Roman" w:cs="Times New Roman"/>
        </w:rPr>
      </w:pPr>
    </w:p>
    <w:p w14:paraId="000000B2" w14:textId="77777777" w:rsidR="00E650F5" w:rsidRDefault="00000000">
      <w:p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4.   The insurance required in this Contract, through a policy or endorsement(s), shall include a provision that the policy and endorsements may not be canceled or modified without thirty (30) days’ prior written notice to the undersigned State agency.</w:t>
      </w:r>
    </w:p>
    <w:p w14:paraId="000000B3" w14:textId="77777777" w:rsidR="00E650F5" w:rsidRDefault="00E650F5">
      <w:pPr>
        <w:spacing w:after="0" w:line="240" w:lineRule="auto"/>
        <w:ind w:left="720" w:hanging="360"/>
        <w:rPr>
          <w:rFonts w:ascii="Times New Roman" w:eastAsia="Times New Roman" w:hAnsi="Times New Roman" w:cs="Times New Roman"/>
        </w:rPr>
      </w:pPr>
    </w:p>
    <w:p w14:paraId="000000B4" w14:textId="77777777" w:rsidR="00E650F5" w:rsidRDefault="00000000">
      <w:p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5.    The Contractor waives and agrees to require their insurer to waive their rights of subrogation against the State of Indiana.</w:t>
      </w:r>
    </w:p>
    <w:p w14:paraId="000000B5" w14:textId="77777777" w:rsidR="00E650F5" w:rsidRDefault="00E650F5">
      <w:pPr>
        <w:spacing w:after="0" w:line="240" w:lineRule="auto"/>
        <w:rPr>
          <w:rFonts w:ascii="Times New Roman" w:eastAsia="Times New Roman" w:hAnsi="Times New Roman" w:cs="Times New Roman"/>
        </w:rPr>
      </w:pPr>
    </w:p>
    <w:p w14:paraId="000000B6" w14:textId="77777777" w:rsidR="00E650F5" w:rsidRDefault="00000000">
      <w:pPr>
        <w:spacing w:after="0" w:line="240" w:lineRule="auto"/>
        <w:ind w:left="360" w:hanging="360"/>
        <w:rPr>
          <w:rFonts w:ascii="Times New Roman" w:eastAsia="Times New Roman" w:hAnsi="Times New Roman" w:cs="Times New Roman"/>
        </w:rPr>
      </w:pPr>
      <w:r>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000000B7" w14:textId="77777777" w:rsidR="00E650F5" w:rsidRDefault="00E650F5">
      <w:pPr>
        <w:spacing w:after="0" w:line="240" w:lineRule="auto"/>
        <w:rPr>
          <w:rFonts w:ascii="Times New Roman" w:eastAsia="Times New Roman" w:hAnsi="Times New Roman" w:cs="Times New Roman"/>
          <w:b/>
        </w:rPr>
      </w:pPr>
    </w:p>
    <w:p w14:paraId="000000B8"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lastRenderedPageBreak/>
        <w:t>29.  Key Person(s)</w:t>
      </w:r>
      <w:r>
        <w:rPr>
          <w:rFonts w:ascii="Times New Roman" w:eastAsia="Times New Roman" w:hAnsi="Times New Roman" w:cs="Times New Roman"/>
        </w:rPr>
        <w:t xml:space="preserve">. </w:t>
      </w:r>
    </w:p>
    <w:p w14:paraId="000000B9"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p w14:paraId="000000BA"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000000BB" w14:textId="77777777" w:rsidR="00E650F5" w:rsidRDefault="00E650F5">
      <w:pPr>
        <w:spacing w:after="0" w:line="240" w:lineRule="auto"/>
        <w:rPr>
          <w:rFonts w:ascii="Times New Roman" w:eastAsia="Times New Roman" w:hAnsi="Times New Roman" w:cs="Times New Roman"/>
        </w:rPr>
      </w:pPr>
    </w:p>
    <w:p w14:paraId="000000BC"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B.  In the event that the Contractor is an individual, that individual shall be considered a key person and, as such, essential to this Contract. Substitution of another for the Contractor shall not be permitted without express written consent of the State.</w:t>
      </w:r>
    </w:p>
    <w:p w14:paraId="000000BD" w14:textId="77777777" w:rsidR="00E650F5" w:rsidRDefault="00E650F5">
      <w:pPr>
        <w:spacing w:after="0" w:line="240" w:lineRule="auto"/>
        <w:rPr>
          <w:rFonts w:ascii="Times New Roman" w:eastAsia="Times New Roman" w:hAnsi="Times New Roman" w:cs="Times New Roman"/>
        </w:rPr>
      </w:pPr>
    </w:p>
    <w:p w14:paraId="000000BE"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000000BF" w14:textId="77777777" w:rsidR="00E650F5" w:rsidRDefault="00E650F5">
      <w:pPr>
        <w:spacing w:after="0" w:line="240" w:lineRule="auto"/>
        <w:rPr>
          <w:rFonts w:ascii="Times New Roman" w:eastAsia="Times New Roman" w:hAnsi="Times New Roman" w:cs="Times New Roman"/>
        </w:rPr>
      </w:pPr>
    </w:p>
    <w:p w14:paraId="000000C0" w14:textId="77777777" w:rsidR="00E650F5" w:rsidRDefault="00000000">
      <w:pPr>
        <w:spacing w:after="0" w:line="240" w:lineRule="auto"/>
        <w:rPr>
          <w:rFonts w:ascii="Times New Roman" w:eastAsia="Times New Roman" w:hAnsi="Times New Roman" w:cs="Times New Roman"/>
        </w:rPr>
      </w:pPr>
      <w:bookmarkStart w:id="16" w:name="_heading=h.3znysh7" w:colFirst="0" w:colLast="0"/>
      <w:bookmarkEnd w:id="16"/>
      <w:r>
        <w:rPr>
          <w:rFonts w:ascii="Times New Roman" w:eastAsia="Times New Roman" w:hAnsi="Times New Roman" w:cs="Times New Roman"/>
        </w:rPr>
        <w:t>Key person(s) to this Contract is/are _________________________________________</w:t>
      </w:r>
    </w:p>
    <w:p w14:paraId="000000C1" w14:textId="77777777" w:rsidR="00E650F5" w:rsidRDefault="00E650F5">
      <w:pPr>
        <w:spacing w:after="0" w:line="240" w:lineRule="auto"/>
        <w:rPr>
          <w:rFonts w:ascii="Times New Roman" w:eastAsia="Times New Roman" w:hAnsi="Times New Roman" w:cs="Times New Roman"/>
        </w:rPr>
      </w:pPr>
    </w:p>
    <w:p w14:paraId="000000C2"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t>30.  Licensing Standards</w:t>
      </w:r>
      <w:r>
        <w:rPr>
          <w:rFonts w:ascii="Times New Roman" w:eastAsia="Times New Roman" w:hAnsi="Times New Roman" w:cs="Times New Roman"/>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000000C3" w14:textId="77777777" w:rsidR="00E650F5" w:rsidRDefault="00E650F5">
      <w:pPr>
        <w:spacing w:after="0" w:line="240" w:lineRule="auto"/>
        <w:rPr>
          <w:rFonts w:ascii="Times New Roman" w:eastAsia="Times New Roman" w:hAnsi="Times New Roman" w:cs="Times New Roman"/>
        </w:rPr>
      </w:pPr>
    </w:p>
    <w:p w14:paraId="000000C4"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t>31.  Merger &amp; Modification</w:t>
      </w:r>
      <w:r>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000000C5" w14:textId="77777777" w:rsidR="00E650F5" w:rsidRDefault="00E650F5">
      <w:pPr>
        <w:spacing w:after="0" w:line="240" w:lineRule="auto"/>
        <w:rPr>
          <w:rFonts w:ascii="Times New Roman" w:eastAsia="Times New Roman" w:hAnsi="Times New Roman" w:cs="Times New Roman"/>
        </w:rPr>
      </w:pPr>
    </w:p>
    <w:p w14:paraId="000000C6" w14:textId="77777777" w:rsidR="00E650F5" w:rsidRDefault="00000000">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32.  Minority and Women’s Business Enterprises Compliance.</w:t>
      </w:r>
    </w:p>
    <w:p w14:paraId="000000C7"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color w:val="000000"/>
        </w:rPr>
        <w:t xml:space="preserve">   </w:t>
      </w:r>
    </w:p>
    <w:p w14:paraId="000000C8" w14:textId="77777777" w:rsidR="00E650F5" w:rsidRDefault="00000000">
      <w:pPr>
        <w:spacing w:line="240" w:lineRule="auto"/>
        <w:rPr>
          <w:rFonts w:ascii="Times New Roman" w:eastAsia="Times New Roman" w:hAnsi="Times New Roman" w:cs="Times New Roman"/>
          <w:b/>
        </w:rPr>
      </w:pPr>
      <w:r>
        <w:rPr>
          <w:rFonts w:ascii="Times New Roman" w:eastAsia="Times New Roman" w:hAnsi="Times New Roman" w:cs="Times New Roman"/>
        </w:rPr>
        <w:t>Award of this Contract was based, in part, on the Minority and/or Women’s Business Enterprise (“MBE” and/or “WBE”) participation plan as detailed in the Minority and Women’s Business Enterprises Subcontractor Commitment Form, commonly referred to as “Attachment A” in the procurement documentation and incorporated by reference herein</w:t>
      </w:r>
      <w:r>
        <w:rPr>
          <w:rFonts w:ascii="Times New Roman" w:eastAsia="Times New Roman" w:hAnsi="Times New Roman" w:cs="Times New Roman"/>
          <w:b/>
        </w:rPr>
        <w:t xml:space="preserve">. </w:t>
      </w:r>
      <w:r>
        <w:rPr>
          <w:rFonts w:ascii="Times New Roman" w:eastAsia="Times New Roman" w:hAnsi="Times New Roman" w:cs="Times New Roman"/>
        </w:rPr>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Pr>
          <w:rFonts w:ascii="Times New Roman" w:eastAsia="Times New Roman" w:hAnsi="Times New Roman" w:cs="Times New Roman"/>
          <w:b/>
        </w:rPr>
        <w:t xml:space="preserve">  </w:t>
      </w:r>
    </w:p>
    <w:p w14:paraId="000000C9" w14:textId="77777777" w:rsidR="00E650F5" w:rsidRDefault="00000000">
      <w:pPr>
        <w:spacing w:line="240" w:lineRule="auto"/>
        <w:rPr>
          <w:rFonts w:ascii="Times New Roman" w:eastAsia="Times New Roman" w:hAnsi="Times New Roman" w:cs="Times New Roman"/>
          <w:color w:val="000000"/>
        </w:rPr>
      </w:pPr>
      <w:r>
        <w:rPr>
          <w:rFonts w:ascii="Times New Roman" w:eastAsia="Times New Roman" w:hAnsi="Times New Roman" w:cs="Times New Roman"/>
        </w:rPr>
        <w:t xml:space="preserve">The following Division of Supplier Diversity certified MBE and/or WBE subcontractors will be participating in this Contract: </w:t>
      </w:r>
      <w:r>
        <w:rPr>
          <w:rFonts w:ascii="Times New Roman" w:eastAsia="Times New Roman" w:hAnsi="Times New Roman" w:cs="Times New Roman"/>
          <w:b/>
        </w:rPr>
        <w:t>[Add additional MBEs and WBEs using the same format.]</w:t>
      </w:r>
      <w:r>
        <w:rPr>
          <w:rFonts w:ascii="Times New Roman" w:eastAsia="Times New Roman" w:hAnsi="Times New Roman" w:cs="Times New Roman"/>
        </w:rPr>
        <w:t xml:space="preserve"> </w:t>
      </w:r>
      <w:r>
        <w:rPr>
          <w:rFonts w:ascii="Times New Roman" w:eastAsia="Times New Roman" w:hAnsi="Times New Roman" w:cs="Times New Roman"/>
          <w:color w:val="000000"/>
        </w:rPr>
        <w:t xml:space="preserve"> </w:t>
      </w:r>
    </w:p>
    <w:p w14:paraId="000000CA" w14:textId="77777777" w:rsidR="00E650F5" w:rsidRDefault="00000000">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MBE or WBE       </w:t>
      </w:r>
      <w:r>
        <w:rPr>
          <w:rFonts w:ascii="Times New Roman" w:eastAsia="Times New Roman" w:hAnsi="Times New Roman" w:cs="Times New Roman"/>
          <w:color w:val="000000"/>
          <w:sz w:val="16"/>
          <w:szCs w:val="16"/>
        </w:rPr>
        <w:tab/>
        <w:t xml:space="preserve">COMPANY NAME </w:t>
      </w:r>
      <w:r>
        <w:rPr>
          <w:rFonts w:ascii="Times New Roman" w:eastAsia="Times New Roman" w:hAnsi="Times New Roman" w:cs="Times New Roman"/>
          <w:color w:val="000000"/>
          <w:sz w:val="16"/>
          <w:szCs w:val="16"/>
        </w:rPr>
        <w:tab/>
      </w:r>
      <w:r>
        <w:rPr>
          <w:rFonts w:ascii="Times New Roman" w:eastAsia="Times New Roman" w:hAnsi="Times New Roman" w:cs="Times New Roman"/>
          <w:color w:val="000000"/>
          <w:sz w:val="16"/>
          <w:szCs w:val="16"/>
        </w:rPr>
        <w:tab/>
        <w:t xml:space="preserve">PHONE </w:t>
      </w:r>
      <w:r>
        <w:rPr>
          <w:rFonts w:ascii="Times New Roman" w:eastAsia="Times New Roman" w:hAnsi="Times New Roman" w:cs="Times New Roman"/>
          <w:color w:val="000000"/>
          <w:sz w:val="16"/>
          <w:szCs w:val="16"/>
        </w:rPr>
        <w:tab/>
      </w:r>
      <w:r>
        <w:rPr>
          <w:rFonts w:ascii="Times New Roman" w:eastAsia="Times New Roman" w:hAnsi="Times New Roman" w:cs="Times New Roman"/>
          <w:color w:val="000000"/>
          <w:sz w:val="16"/>
          <w:szCs w:val="16"/>
        </w:rPr>
        <w:tab/>
        <w:t>EMAIL OF CONTACT PERSON</w:t>
      </w:r>
      <w:r>
        <w:rPr>
          <w:rFonts w:ascii="Times New Roman" w:eastAsia="Times New Roman" w:hAnsi="Times New Roman" w:cs="Times New Roman"/>
          <w:color w:val="000000"/>
          <w:sz w:val="16"/>
          <w:szCs w:val="16"/>
        </w:rPr>
        <w:tab/>
      </w:r>
      <w:r>
        <w:rPr>
          <w:rFonts w:ascii="Times New Roman" w:eastAsia="Times New Roman" w:hAnsi="Times New Roman" w:cs="Times New Roman"/>
          <w:color w:val="000000"/>
          <w:sz w:val="16"/>
          <w:szCs w:val="16"/>
        </w:rPr>
        <w:tab/>
        <w:t>PERCENT</w:t>
      </w:r>
    </w:p>
    <w:p w14:paraId="000000CB" w14:textId="77777777" w:rsidR="00E650F5" w:rsidRDefault="00000000">
      <w:pPr>
        <w:rPr>
          <w:rFonts w:ascii="Times New Roman" w:eastAsia="Times New Roman" w:hAnsi="Times New Roman" w:cs="Times New Roman"/>
          <w:i/>
          <w:color w:val="000000"/>
        </w:rPr>
      </w:pPr>
      <w:r>
        <w:rPr>
          <w:rFonts w:ascii="Times New Roman" w:eastAsia="Times New Roman" w:hAnsi="Times New Roman" w:cs="Times New Roman"/>
          <w:color w:val="000000"/>
          <w:sz w:val="15"/>
          <w:szCs w:val="15"/>
        </w:rPr>
        <w:t xml:space="preserve"> </w:t>
      </w:r>
      <w:r>
        <w:rPr>
          <w:rFonts w:ascii="Times New Roman" w:eastAsia="Times New Roman" w:hAnsi="Times New Roman" w:cs="Times New Roman"/>
          <w:i/>
          <w:color w:val="000000"/>
        </w:rPr>
        <w:t>___________________________________________________________________________________</w:t>
      </w:r>
    </w:p>
    <w:p w14:paraId="000000CC" w14:textId="77777777" w:rsidR="00E650F5" w:rsidRDefault="00000000">
      <w:pPr>
        <w:rPr>
          <w:rFonts w:ascii="Times New Roman" w:eastAsia="Times New Roman" w:hAnsi="Times New Roman" w:cs="Times New Roman"/>
          <w:i/>
          <w:color w:val="000000"/>
        </w:rPr>
      </w:pPr>
      <w:r>
        <w:rPr>
          <w:rFonts w:ascii="Times New Roman" w:eastAsia="Times New Roman" w:hAnsi="Times New Roman" w:cs="Times New Roman"/>
          <w:i/>
          <w:color w:val="000000"/>
        </w:rPr>
        <w:lastRenderedPageBreak/>
        <w:t xml:space="preserve">Briefly describe the MBE and/or WBE service(s)/product(s) to be provided under this Contract and include the estimated date(s) for utilization during the Contract term: </w:t>
      </w:r>
    </w:p>
    <w:p w14:paraId="000000CD" w14:textId="77777777" w:rsidR="00E650F5" w:rsidRDefault="00000000">
      <w:pPr>
        <w:rPr>
          <w:rFonts w:ascii="Times New Roman" w:eastAsia="Times New Roman" w:hAnsi="Times New Roman" w:cs="Times New Roman"/>
          <w:i/>
          <w:color w:val="000000"/>
        </w:rPr>
      </w:pPr>
      <w:r>
        <w:rPr>
          <w:rFonts w:ascii="Times New Roman" w:eastAsia="Times New Roman" w:hAnsi="Times New Roman" w:cs="Times New Roman"/>
          <w:i/>
          <w:color w:val="000000"/>
        </w:rPr>
        <w:t>_____________________________________________________________________________________</w:t>
      </w:r>
    </w:p>
    <w:p w14:paraId="000000CE" w14:textId="77777777" w:rsidR="00E650F5" w:rsidRDefault="00000000">
      <w:pPr>
        <w:rPr>
          <w:rFonts w:ascii="Times New Roman" w:eastAsia="Times New Roman" w:hAnsi="Times New Roman" w:cs="Times New Roman"/>
          <w:i/>
          <w:color w:val="000000"/>
        </w:rPr>
      </w:pPr>
      <w:r>
        <w:rPr>
          <w:rFonts w:ascii="Times New Roman" w:eastAsia="Times New Roman" w:hAnsi="Times New Roman" w:cs="Times New Roman"/>
          <w:i/>
          <w:color w:val="000000"/>
        </w:rPr>
        <w:t>_____________________________________________________________________________________</w:t>
      </w:r>
    </w:p>
    <w:p w14:paraId="000000CF" w14:textId="77777777" w:rsidR="00E650F5" w:rsidRDefault="00000000">
      <w:p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3">
        <w:r>
          <w:rPr>
            <w:rFonts w:ascii="Times New Roman" w:eastAsia="Times New Roman" w:hAnsi="Times New Roman" w:cs="Times New Roman"/>
            <w:color w:val="0563C1"/>
            <w:u w:val="single"/>
          </w:rPr>
          <w:t>MWBECompliance@idoa.IN.gov</w:t>
        </w:r>
      </w:hyperlink>
      <w:r>
        <w:rPr>
          <w:rFonts w:ascii="Times New Roman" w:eastAsia="Times New Roman" w:hAnsi="Times New Roman" w:cs="Times New Roman"/>
          <w:color w:val="000000"/>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4">
        <w:r>
          <w:rPr>
            <w:rFonts w:ascii="Times New Roman" w:eastAsia="Times New Roman" w:hAnsi="Times New Roman" w:cs="Times New Roman"/>
            <w:color w:val="0563C1"/>
            <w:u w:val="single"/>
          </w:rPr>
          <w:t>MWBECompliance@idoa.IN.gov</w:t>
        </w:r>
      </w:hyperlink>
      <w:r>
        <w:rPr>
          <w:rFonts w:ascii="Times New Roman" w:eastAsia="Times New Roman" w:hAnsi="Times New Roman" w:cs="Times New Roman"/>
          <w:color w:val="000000"/>
        </w:rPr>
        <w:t xml:space="preserve"> for review and approval before changing the participation plan submitted in connection with this Contract. </w:t>
      </w:r>
    </w:p>
    <w:p w14:paraId="000000D0" w14:textId="77777777" w:rsidR="00E650F5" w:rsidRDefault="00E650F5">
      <w:pPr>
        <w:pBdr>
          <w:top w:val="nil"/>
          <w:left w:val="nil"/>
          <w:bottom w:val="nil"/>
          <w:right w:val="nil"/>
          <w:between w:val="nil"/>
        </w:pBdr>
        <w:spacing w:after="0" w:line="240" w:lineRule="auto"/>
        <w:jc w:val="both"/>
        <w:rPr>
          <w:rFonts w:ascii="Times New Roman" w:eastAsia="Times New Roman" w:hAnsi="Times New Roman" w:cs="Times New Roman"/>
          <w:color w:val="000000"/>
        </w:rPr>
      </w:pPr>
    </w:p>
    <w:p w14:paraId="000000D1" w14:textId="77777777" w:rsidR="00E650F5"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The Contractor shall report payments made to Division of Supplier Diversity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5">
        <w:r>
          <w:rPr>
            <w:rFonts w:ascii="Times New Roman" w:eastAsia="Times New Roman" w:hAnsi="Times New Roman" w:cs="Times New Roman"/>
            <w:color w:val="0563C1"/>
            <w:u w:val="single"/>
          </w:rPr>
          <w:t>www.in.gov/idoa/mwbe/payaudit.htm</w:t>
        </w:r>
      </w:hyperlink>
      <w:r>
        <w:rPr>
          <w:rFonts w:ascii="Times New Roman" w:eastAsia="Times New Roman" w:hAnsi="Times New Roman" w:cs="Times New Roman"/>
          <w:color w:val="000000"/>
        </w:rPr>
        <w:t xml:space="preserve">. </w:t>
      </w:r>
      <w:r>
        <w:rPr>
          <w:rFonts w:ascii="Times New Roman" w:eastAsia="Times New Roman" w:hAnsi="Times New Roman" w:cs="Times New Roman"/>
        </w:rPr>
        <w:t xml:space="preserve"> The Contractor may also be required to report Division of Supplier Diversity certified subcontractor payments directly to the Division, as reasonably requested and in the format required by the Division of Supplier Diversity.</w:t>
      </w:r>
    </w:p>
    <w:p w14:paraId="000000D2" w14:textId="77777777" w:rsidR="00E650F5"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The Contractor’s failure to comply with the provisions in this clause may be considered a material breach of the Contract.</w:t>
      </w:r>
    </w:p>
    <w:p w14:paraId="000000D3"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t>33.  Nondiscrimination</w:t>
      </w:r>
      <w:r>
        <w:rPr>
          <w:rFonts w:ascii="Times New Roman" w:eastAsia="Times New Roman" w:hAnsi="Times New Roman" w:cs="Times New Roman"/>
        </w:rPr>
        <w:t>.  Pursuant to the Indiana Civil Rights Law, specifically IC § 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The 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000000D4" w14:textId="77777777" w:rsidR="00E650F5" w:rsidRDefault="00E650F5">
      <w:pPr>
        <w:spacing w:after="0" w:line="240" w:lineRule="auto"/>
        <w:rPr>
          <w:rFonts w:ascii="Times New Roman" w:eastAsia="Times New Roman" w:hAnsi="Times New Roman" w:cs="Times New Roman"/>
        </w:rPr>
      </w:pPr>
    </w:p>
    <w:p w14:paraId="000000D5" w14:textId="77777777" w:rsidR="00E650F5" w:rsidRDefault="00000000">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The State is a recipient of federal funds, and therefore, where applicable,</w:t>
      </w:r>
      <w:r>
        <w:rPr>
          <w:rFonts w:ascii="Times New Roman" w:eastAsia="Times New Roman" w:hAnsi="Times New Roman" w:cs="Times New Roman"/>
          <w:b/>
        </w:rPr>
        <w:t xml:space="preserve"> </w:t>
      </w:r>
      <w:r>
        <w:rPr>
          <w:rFonts w:ascii="Times New Roman" w:eastAsia="Times New Roman" w:hAnsi="Times New Roman" w:cs="Times New Roman"/>
        </w:rPr>
        <w:t>the</w:t>
      </w:r>
      <w:r>
        <w:rPr>
          <w:rFonts w:ascii="Times New Roman" w:eastAsia="Times New Roman" w:hAnsi="Times New Roman" w:cs="Times New Roman"/>
          <w:b/>
        </w:rPr>
        <w:t xml:space="preserve"> </w:t>
      </w:r>
      <w:r>
        <w:rPr>
          <w:rFonts w:ascii="Times New Roman" w:eastAsia="Times New Roman" w:hAnsi="Times New Roman" w:cs="Times New Roman"/>
        </w:rPr>
        <w:t>Contractor and any subcontractors shall comply with requisite affirmative action requirements, including reporting, pursuant to 41 CFR Chapter 60, as amended, and Section 202 of Executive Order 11246</w:t>
      </w:r>
      <w:r>
        <w:rPr>
          <w:rFonts w:ascii="Times New Roman" w:eastAsia="Times New Roman" w:hAnsi="Times New Roman" w:cs="Times New Roman"/>
          <w:sz w:val="24"/>
          <w:szCs w:val="24"/>
        </w:rPr>
        <w:t xml:space="preserve"> </w:t>
      </w:r>
      <w:r>
        <w:rPr>
          <w:rFonts w:ascii="Times New Roman" w:eastAsia="Times New Roman" w:hAnsi="Times New Roman" w:cs="Times New Roman"/>
        </w:rPr>
        <w:t xml:space="preserve">as amended by Executive Order 13672. </w:t>
      </w:r>
    </w:p>
    <w:p w14:paraId="000000D6" w14:textId="77777777" w:rsidR="00E650F5" w:rsidRDefault="00E650F5">
      <w:pPr>
        <w:spacing w:after="0" w:line="240" w:lineRule="auto"/>
        <w:rPr>
          <w:rFonts w:ascii="Times New Roman" w:eastAsia="Times New Roman" w:hAnsi="Times New Roman" w:cs="Times New Roman"/>
        </w:rPr>
      </w:pPr>
    </w:p>
    <w:p w14:paraId="000000D7"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t>34.  Notice to Parties</w:t>
      </w:r>
      <w:r>
        <w:rPr>
          <w:rFonts w:ascii="Times New Roman" w:eastAsia="Times New Roman" w:hAnsi="Times New Roman" w:cs="Times New Roman"/>
        </w:rPr>
        <w:t>.  Whenever any notice, statement or other communication is required under this Contract, it will be sent by E-mail or first-class U.S. mail service to the following addresses, unless otherwise specifically advised.</w:t>
      </w:r>
    </w:p>
    <w:p w14:paraId="000000D8" w14:textId="77777777" w:rsidR="00E650F5" w:rsidRDefault="00E650F5">
      <w:pPr>
        <w:spacing w:after="0" w:line="240" w:lineRule="auto"/>
        <w:rPr>
          <w:rFonts w:ascii="Times New Roman" w:eastAsia="Times New Roman" w:hAnsi="Times New Roman" w:cs="Times New Roman"/>
        </w:rPr>
      </w:pPr>
    </w:p>
    <w:p w14:paraId="000000D9"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A. Notices to the State shall be sent to:</w:t>
      </w:r>
      <w:r>
        <w:rPr>
          <w:rFonts w:ascii="Times New Roman" w:eastAsia="Times New Roman" w:hAnsi="Times New Roman" w:cs="Times New Roman"/>
          <w:b/>
        </w:rPr>
        <w:t xml:space="preserve"> </w:t>
      </w:r>
    </w:p>
    <w:p w14:paraId="000000DA"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ab/>
        <w:t>_________________________________________</w:t>
      </w:r>
    </w:p>
    <w:p w14:paraId="000000DB"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ab/>
        <w:t>_________________________________________</w:t>
      </w:r>
    </w:p>
    <w:p w14:paraId="000000DC"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ab/>
        <w:t>_________________________________________</w:t>
      </w:r>
    </w:p>
    <w:p w14:paraId="000000DD"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ab/>
        <w:t>_________________________________________</w:t>
      </w:r>
    </w:p>
    <w:p w14:paraId="000000DE"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ab/>
        <w:t>E-mail:  __________________________________</w:t>
      </w:r>
    </w:p>
    <w:p w14:paraId="000000DF"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ab/>
      </w:r>
    </w:p>
    <w:p w14:paraId="000000E0"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B. Notices to the Contractor shall be sent to:</w:t>
      </w:r>
      <w:r>
        <w:rPr>
          <w:rFonts w:ascii="Times New Roman" w:eastAsia="Times New Roman" w:hAnsi="Times New Roman" w:cs="Times New Roman"/>
          <w:b/>
          <w:sz w:val="24"/>
          <w:szCs w:val="24"/>
        </w:rPr>
        <w:t xml:space="preserve"> </w:t>
      </w:r>
      <w:r>
        <w:rPr>
          <w:rFonts w:ascii="Times New Roman" w:eastAsia="Times New Roman" w:hAnsi="Times New Roman" w:cs="Times New Roman"/>
        </w:rPr>
        <w:t xml:space="preserve">  </w:t>
      </w:r>
    </w:p>
    <w:p w14:paraId="000000E1"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ab/>
        <w:t>__________________________________________</w:t>
      </w:r>
    </w:p>
    <w:p w14:paraId="000000E2"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ab/>
        <w:t>__________________________________________</w:t>
      </w:r>
    </w:p>
    <w:p w14:paraId="000000E3"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ab/>
        <w:t>__________________________________________</w:t>
      </w:r>
    </w:p>
    <w:p w14:paraId="000000E4"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ab/>
        <w:t>__________________________________________</w:t>
      </w:r>
    </w:p>
    <w:p w14:paraId="000000E5"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ab/>
        <w:t>E-mail:  ___________________________________</w:t>
      </w:r>
    </w:p>
    <w:p w14:paraId="000000E6" w14:textId="77777777" w:rsidR="00E650F5" w:rsidRDefault="00E650F5">
      <w:pPr>
        <w:spacing w:after="0" w:line="240" w:lineRule="auto"/>
        <w:rPr>
          <w:rFonts w:ascii="Times New Roman" w:eastAsia="Times New Roman" w:hAnsi="Times New Roman" w:cs="Times New Roman"/>
        </w:rPr>
      </w:pPr>
    </w:p>
    <w:p w14:paraId="000000E7"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As required by IC § 4-13-2-14.8, payments to the Contractor shall be made via electronic funds transfer in accordance with instructions filed by the Contractor with the Indiana Auditor of State.</w:t>
      </w:r>
    </w:p>
    <w:p w14:paraId="000000E8" w14:textId="77777777" w:rsidR="00E650F5" w:rsidRDefault="00E650F5">
      <w:pPr>
        <w:spacing w:after="0" w:line="240" w:lineRule="auto"/>
        <w:rPr>
          <w:rFonts w:ascii="Times New Roman" w:eastAsia="Times New Roman" w:hAnsi="Times New Roman" w:cs="Times New Roman"/>
        </w:rPr>
      </w:pPr>
    </w:p>
    <w:p w14:paraId="000000E9"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t>35.  Order of Precedence; Incorporation by Reference.</w:t>
      </w:r>
      <w:r>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 #_____, (4) Contractor’s response to RFP #_____, and (5) attachments prepared by the Contractor. All attachments, and all documents referred to in this paragraph, are hereby incorporated fully by reference.</w:t>
      </w:r>
    </w:p>
    <w:p w14:paraId="000000EA" w14:textId="77777777" w:rsidR="00E650F5" w:rsidRDefault="00E650F5">
      <w:pPr>
        <w:spacing w:after="0" w:line="240" w:lineRule="auto"/>
        <w:rPr>
          <w:rFonts w:ascii="Times New Roman" w:eastAsia="Times New Roman" w:hAnsi="Times New Roman" w:cs="Times New Roman"/>
        </w:rPr>
      </w:pPr>
    </w:p>
    <w:p w14:paraId="000000EB"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t>36.  Ownership of Documents and Materials.</w:t>
      </w:r>
      <w:r>
        <w:rPr>
          <w:rFonts w:ascii="Times New Roman" w:eastAsia="Times New Roman" w:hAnsi="Times New Roman" w:cs="Times New Roman"/>
        </w:rPr>
        <w:t xml:space="preserve">  </w:t>
      </w:r>
    </w:p>
    <w:p w14:paraId="000000EC"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000000ED" w14:textId="77777777" w:rsidR="00E650F5" w:rsidRDefault="00E650F5">
      <w:pPr>
        <w:spacing w:after="0" w:line="240" w:lineRule="auto"/>
        <w:rPr>
          <w:rFonts w:ascii="Times New Roman" w:eastAsia="Times New Roman" w:hAnsi="Times New Roman" w:cs="Times New Roman"/>
        </w:rPr>
      </w:pPr>
    </w:p>
    <w:p w14:paraId="000000EE"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000000EF" w14:textId="77777777" w:rsidR="00E650F5" w:rsidRDefault="00E650F5">
      <w:pPr>
        <w:spacing w:after="0" w:line="240" w:lineRule="auto"/>
        <w:rPr>
          <w:rFonts w:ascii="Times New Roman" w:eastAsia="Times New Roman" w:hAnsi="Times New Roman" w:cs="Times New Roman"/>
        </w:rPr>
      </w:pPr>
    </w:p>
    <w:p w14:paraId="000000F0"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t>37.  Payments</w:t>
      </w:r>
      <w:r>
        <w:rPr>
          <w:rFonts w:ascii="Times New Roman" w:eastAsia="Times New Roman" w:hAnsi="Times New Roman" w:cs="Times New Roman"/>
        </w:rPr>
        <w:t xml:space="preserve">. </w:t>
      </w:r>
    </w:p>
    <w:p w14:paraId="000000F1" w14:textId="77777777" w:rsidR="00E650F5" w:rsidRDefault="00000000">
      <w:pPr>
        <w:spacing w:after="0" w:line="240" w:lineRule="auto"/>
        <w:rPr>
          <w:rFonts w:ascii="Times New Roman" w:eastAsia="Times New Roman" w:hAnsi="Times New Roman" w:cs="Times New Roman"/>
          <w:color w:val="1F497D"/>
        </w:rPr>
      </w:pPr>
      <w:r>
        <w:rPr>
          <w:rFonts w:ascii="Times New Roman" w:eastAsia="Times New Roman" w:hAnsi="Times New Roman" w:cs="Times New Roman"/>
        </w:rPr>
        <w:t xml:space="preserve">A.  All payments shall be made thirty-five (35) days in arrears in conformance with State fiscal policies and procedures and, as required by IC § 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 4-13-2-20.  </w:t>
      </w:r>
    </w:p>
    <w:p w14:paraId="000000F2" w14:textId="77777777" w:rsidR="00E650F5" w:rsidRDefault="00E650F5">
      <w:pPr>
        <w:spacing w:after="0" w:line="240" w:lineRule="auto"/>
        <w:rPr>
          <w:rFonts w:ascii="Times New Roman" w:eastAsia="Times New Roman" w:hAnsi="Times New Roman" w:cs="Times New Roman"/>
        </w:rPr>
      </w:pPr>
    </w:p>
    <w:p w14:paraId="000000F3" w14:textId="77777777" w:rsidR="00E650F5" w:rsidRDefault="00000000">
      <w:p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B.  If the Contractor is being paid in advance for the maintenance of equipment, software or a service as a subscription, then pursuant to IC § 4-13-2-20(b)(14), the Contractor agrees that if it fails to fully provide or perform under this Contract, upon receipt of written notice from the State, it shall promptly refund the consideration paid, pro-rated through the date of non-performance.  </w:t>
      </w:r>
    </w:p>
    <w:p w14:paraId="000000F4" w14:textId="77777777" w:rsidR="00E650F5" w:rsidRDefault="00E650F5">
      <w:pPr>
        <w:spacing w:after="0" w:line="240" w:lineRule="auto"/>
        <w:rPr>
          <w:rFonts w:ascii="Times New Roman" w:eastAsia="Times New Roman" w:hAnsi="Times New Roman" w:cs="Times New Roman"/>
        </w:rPr>
      </w:pPr>
    </w:p>
    <w:p w14:paraId="000000F5"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lastRenderedPageBreak/>
        <w:t>38.  Penalties/Interest/Attorney’s Fees</w:t>
      </w:r>
      <w:r>
        <w:rPr>
          <w:rFonts w:ascii="Times New Roman" w:eastAsia="Times New Roman" w:hAnsi="Times New Roman" w:cs="Times New Roman"/>
        </w:rPr>
        <w:t>.  The State will in good faith perform its required obligations hereunder and does not agree to pay any penalties, liquidated damages, interest or attorney’s fees, except as permitted by Indiana law, in part, IC § 5-17-5, IC § 34-54-8, IC § 34-13-1 and IC § 34-52-2.</w:t>
      </w:r>
    </w:p>
    <w:p w14:paraId="000000F6" w14:textId="77777777" w:rsidR="00E650F5" w:rsidRDefault="00E650F5">
      <w:pPr>
        <w:spacing w:after="0" w:line="240" w:lineRule="auto"/>
        <w:rPr>
          <w:rFonts w:ascii="Times New Roman" w:eastAsia="Times New Roman" w:hAnsi="Times New Roman" w:cs="Times New Roman"/>
        </w:rPr>
      </w:pPr>
    </w:p>
    <w:p w14:paraId="000000F7"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Notwithstanding the provisions contained in IC § 5-17-5, any liability resulting from the State’s failure to make prompt payment shall be based solely on the amount of funding originating from the State and shall not be based on funding from federal or other sources.</w:t>
      </w:r>
    </w:p>
    <w:p w14:paraId="000000F8" w14:textId="77777777" w:rsidR="00E650F5" w:rsidRDefault="00E650F5">
      <w:pPr>
        <w:spacing w:after="0" w:line="240" w:lineRule="auto"/>
        <w:rPr>
          <w:rFonts w:ascii="Times New Roman" w:eastAsia="Times New Roman" w:hAnsi="Times New Roman" w:cs="Times New Roman"/>
        </w:rPr>
      </w:pPr>
    </w:p>
    <w:p w14:paraId="000000F9"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t>39.  Progress Reports</w:t>
      </w:r>
      <w:r>
        <w:rPr>
          <w:rFonts w:ascii="Times New Roman" w:eastAsia="Times New Roman" w:hAnsi="Times New Roman" w:cs="Times New Roman"/>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000000FA" w14:textId="77777777" w:rsidR="00E650F5" w:rsidRDefault="00E650F5">
      <w:pPr>
        <w:spacing w:after="0" w:line="240" w:lineRule="auto"/>
        <w:rPr>
          <w:rFonts w:ascii="Times New Roman" w:eastAsia="Times New Roman" w:hAnsi="Times New Roman" w:cs="Times New Roman"/>
        </w:rPr>
      </w:pPr>
    </w:p>
    <w:p w14:paraId="000000FB" w14:textId="77777777" w:rsidR="00E650F5" w:rsidRDefault="00000000">
      <w:p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b/>
          <w:color w:val="000000"/>
        </w:rPr>
        <w:t>40.  Public Record.</w:t>
      </w:r>
      <w:r>
        <w:rPr>
          <w:rFonts w:ascii="Times New Roman" w:eastAsia="Times New Roman" w:hAnsi="Times New Roman" w:cs="Times New Roman"/>
          <w:color w:val="000000"/>
        </w:rPr>
        <w:t xml:space="preserve">  The Contractor acknowledges that the State will not treat this Contract as containing confidential information and the State will post this Contract on the transparency portal as required by Executive Order 05-07 and IC § 5-14-3.5-2.  Use by the public of the information contained in this Contract shall not be considered an act of the State.</w:t>
      </w:r>
    </w:p>
    <w:p w14:paraId="000000FC" w14:textId="77777777" w:rsidR="00E650F5" w:rsidRDefault="00E650F5">
      <w:pPr>
        <w:spacing w:after="0" w:line="240" w:lineRule="auto"/>
        <w:rPr>
          <w:rFonts w:ascii="Times New Roman" w:eastAsia="Times New Roman" w:hAnsi="Times New Roman" w:cs="Times New Roman"/>
        </w:rPr>
      </w:pPr>
    </w:p>
    <w:p w14:paraId="000000FD"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t>41.  Renewal Option</w:t>
      </w:r>
      <w:r>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 5-22-17-4. The term of the renewed contract may not be longer than the term of the original Contract.</w:t>
      </w:r>
    </w:p>
    <w:p w14:paraId="000000FE"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p w14:paraId="000000FF"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t>42.  Severability</w:t>
      </w:r>
      <w:r>
        <w:rPr>
          <w:rFonts w:ascii="Times New Roman" w:eastAsia="Times New Roman" w:hAnsi="Times New Roman" w:cs="Times New Roman"/>
        </w:rPr>
        <w:t>.  The invalidity of any section, subsection, clause or provision of this Contract shall not affect the validity of the remaining sections, subsections, clauses or provisions of this Contract.</w:t>
      </w:r>
    </w:p>
    <w:p w14:paraId="00000100" w14:textId="77777777" w:rsidR="00E650F5" w:rsidRDefault="00E650F5">
      <w:pPr>
        <w:spacing w:after="0" w:line="240" w:lineRule="auto"/>
        <w:rPr>
          <w:rFonts w:ascii="Times New Roman" w:eastAsia="Times New Roman" w:hAnsi="Times New Roman" w:cs="Times New Roman"/>
        </w:rPr>
      </w:pPr>
    </w:p>
    <w:p w14:paraId="00000101"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t>43.  Substantial Performance.</w:t>
      </w:r>
      <w:r>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00000102" w14:textId="77777777" w:rsidR="00E650F5" w:rsidRDefault="00E650F5">
      <w:pPr>
        <w:spacing w:after="0" w:line="240" w:lineRule="auto"/>
        <w:rPr>
          <w:rFonts w:ascii="Times New Roman" w:eastAsia="Times New Roman" w:hAnsi="Times New Roman" w:cs="Times New Roman"/>
        </w:rPr>
      </w:pPr>
    </w:p>
    <w:p w14:paraId="00000103"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t>44.  Taxes</w:t>
      </w:r>
      <w:r>
        <w:rPr>
          <w:rFonts w:ascii="Times New Roman" w:eastAsia="Times New Roman" w:hAnsi="Times New Roman" w:cs="Times New Roman"/>
        </w:rPr>
        <w:t>.  The State is exempt from most state and local taxes and many federal taxes. The State will not be responsible for any taxes levied on the Contractor as a result of this Contract.</w:t>
      </w:r>
    </w:p>
    <w:p w14:paraId="00000104" w14:textId="77777777" w:rsidR="00E650F5" w:rsidRDefault="00E650F5">
      <w:pPr>
        <w:spacing w:after="0" w:line="240" w:lineRule="auto"/>
        <w:rPr>
          <w:rFonts w:ascii="Times New Roman" w:eastAsia="Times New Roman" w:hAnsi="Times New Roman" w:cs="Times New Roman"/>
        </w:rPr>
      </w:pPr>
    </w:p>
    <w:p w14:paraId="00000105"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t>45.  Termination for Convenience</w:t>
      </w:r>
      <w:r>
        <w:rPr>
          <w:rFonts w:ascii="Times New Roman" w:eastAsia="Times New Roman" w:hAnsi="Times New Roman" w:cs="Times New Roman"/>
        </w:rPr>
        <w:t xml:space="preserve">.  This Contract may be terminated, in whole or in part, by the State, which shall include and is not limited </w:t>
      </w:r>
      <w:proofErr w:type="gramStart"/>
      <w:r>
        <w:rPr>
          <w:rFonts w:ascii="Times New Roman" w:eastAsia="Times New Roman" w:hAnsi="Times New Roman" w:cs="Times New Roman"/>
        </w:rPr>
        <w:t>to  IDOA</w:t>
      </w:r>
      <w:proofErr w:type="gramEnd"/>
      <w:r>
        <w:rPr>
          <w:rFonts w:ascii="Times New Roman" w:eastAsia="Times New Roman" w:hAnsi="Times New Roman" w:cs="Times New Roman"/>
        </w:rPr>
        <w:t xml:space="preserve"> and the State Budget Agency whenever, for any reason, the State determines that such termination is in its best interest. Termination of services shall be </w:t>
      </w:r>
      <w:proofErr w:type="gramStart"/>
      <w:r>
        <w:rPr>
          <w:rFonts w:ascii="Times New Roman" w:eastAsia="Times New Roman" w:hAnsi="Times New Roman" w:cs="Times New Roman"/>
        </w:rPr>
        <w:t>effected</w:t>
      </w:r>
      <w:proofErr w:type="gramEnd"/>
      <w:r>
        <w:rPr>
          <w:rFonts w:ascii="Times New Roman" w:eastAsia="Times New Roman" w:hAnsi="Times New Roman" w:cs="Times New Roman"/>
        </w:rPr>
        <w:t xml:space="preserve">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parties stipulate and agree that IDOA shall be deemed to be a party to this Contract with authority to terminate the same for convenience when such termination is determined by the Commissioner of IDOA to be in the best interests of the State.</w:t>
      </w:r>
    </w:p>
    <w:p w14:paraId="00000106" w14:textId="77777777" w:rsidR="00E650F5" w:rsidRDefault="00E650F5">
      <w:pPr>
        <w:spacing w:after="0" w:line="240" w:lineRule="auto"/>
        <w:rPr>
          <w:rFonts w:ascii="Times New Roman" w:eastAsia="Times New Roman" w:hAnsi="Times New Roman" w:cs="Times New Roman"/>
        </w:rPr>
      </w:pPr>
    </w:p>
    <w:p w14:paraId="00000107" w14:textId="77777777" w:rsidR="00E650F5" w:rsidRDefault="00000000">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46.  Termination for Default.  </w:t>
      </w:r>
    </w:p>
    <w:p w14:paraId="00000108"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A.  With the provision of thirty (30) days’ notice to the Contractor, the State may terminate this Contract in whole or in part if the Contractor fails to:</w:t>
      </w:r>
    </w:p>
    <w:p w14:paraId="00000109" w14:textId="77777777" w:rsidR="00E650F5" w:rsidRDefault="00000000">
      <w:p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lastRenderedPageBreak/>
        <w:t>1.</w:t>
      </w:r>
      <w:r>
        <w:rPr>
          <w:rFonts w:ascii="Times New Roman" w:eastAsia="Times New Roman" w:hAnsi="Times New Roman" w:cs="Times New Roman"/>
        </w:rPr>
        <w:tab/>
        <w:t>Correct or cure any breach of this Contract; the time to correct or cure the breach may be extended beyond thirty (30) days if the State determines progress is being made and the extension is agreed to by the parties;</w:t>
      </w:r>
    </w:p>
    <w:p w14:paraId="0000010A" w14:textId="77777777" w:rsidR="00E650F5" w:rsidRDefault="00000000">
      <w:p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2.</w:t>
      </w:r>
      <w:r>
        <w:rPr>
          <w:rFonts w:ascii="Times New Roman" w:eastAsia="Times New Roman" w:hAnsi="Times New Roman" w:cs="Times New Roman"/>
        </w:rPr>
        <w:tab/>
        <w:t>Deliver the supplies or perform the services within the time specified in this Contract or any extension;</w:t>
      </w:r>
    </w:p>
    <w:p w14:paraId="0000010B" w14:textId="77777777" w:rsidR="00E650F5" w:rsidRDefault="00000000">
      <w:pPr>
        <w:spacing w:after="0" w:line="240" w:lineRule="auto"/>
        <w:ind w:left="720" w:hanging="360"/>
        <w:rPr>
          <w:rFonts w:ascii="Times New Roman" w:eastAsia="Times New Roman" w:hAnsi="Times New Roman" w:cs="Times New Roman"/>
        </w:rPr>
      </w:pPr>
      <w:bookmarkStart w:id="17" w:name="_heading=h.2et92p0" w:colFirst="0" w:colLast="0"/>
      <w:bookmarkEnd w:id="17"/>
      <w:r>
        <w:rPr>
          <w:rFonts w:ascii="Times New Roman" w:eastAsia="Times New Roman" w:hAnsi="Times New Roman" w:cs="Times New Roman"/>
        </w:rPr>
        <w:t>3.</w:t>
      </w:r>
      <w:r>
        <w:rPr>
          <w:rFonts w:ascii="Times New Roman" w:eastAsia="Times New Roman" w:hAnsi="Times New Roman" w:cs="Times New Roman"/>
        </w:rPr>
        <w:tab/>
        <w:t>Make progress so as to endanger performance of this Contract; or</w:t>
      </w:r>
    </w:p>
    <w:p w14:paraId="0000010C" w14:textId="77777777" w:rsidR="00E650F5" w:rsidRDefault="00000000">
      <w:p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4.</w:t>
      </w:r>
      <w:r>
        <w:rPr>
          <w:rFonts w:ascii="Times New Roman" w:eastAsia="Times New Roman" w:hAnsi="Times New Roman" w:cs="Times New Roman"/>
        </w:rPr>
        <w:tab/>
        <w:t>Perform any of the other provisions of this Contract.</w:t>
      </w:r>
    </w:p>
    <w:p w14:paraId="0000010D" w14:textId="77777777" w:rsidR="00E650F5" w:rsidRDefault="00E650F5">
      <w:pPr>
        <w:spacing w:after="0" w:line="240" w:lineRule="auto"/>
        <w:rPr>
          <w:rFonts w:ascii="Times New Roman" w:eastAsia="Times New Roman" w:hAnsi="Times New Roman" w:cs="Times New Roman"/>
        </w:rPr>
      </w:pPr>
    </w:p>
    <w:p w14:paraId="0000010E"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0000010F" w14:textId="77777777" w:rsidR="00E650F5" w:rsidRDefault="00E650F5">
      <w:pPr>
        <w:spacing w:after="0" w:line="240" w:lineRule="auto"/>
        <w:rPr>
          <w:rFonts w:ascii="Times New Roman" w:eastAsia="Times New Roman" w:hAnsi="Times New Roman" w:cs="Times New Roman"/>
        </w:rPr>
      </w:pPr>
    </w:p>
    <w:p w14:paraId="00000110"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00000111" w14:textId="77777777" w:rsidR="00E650F5" w:rsidRDefault="00E650F5">
      <w:pPr>
        <w:spacing w:after="0" w:line="240" w:lineRule="auto"/>
        <w:rPr>
          <w:rFonts w:ascii="Times New Roman" w:eastAsia="Times New Roman" w:hAnsi="Times New Roman" w:cs="Times New Roman"/>
        </w:rPr>
      </w:pPr>
    </w:p>
    <w:p w14:paraId="00000112"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D.  The rights and remedies of the State in this clause are in addition to any other rights and remedies provided by law or equity or under this Contract.</w:t>
      </w:r>
    </w:p>
    <w:p w14:paraId="00000113" w14:textId="77777777" w:rsidR="00E650F5" w:rsidRDefault="00E650F5">
      <w:pPr>
        <w:spacing w:after="0" w:line="240" w:lineRule="auto"/>
        <w:rPr>
          <w:rFonts w:ascii="Times New Roman" w:eastAsia="Times New Roman" w:hAnsi="Times New Roman" w:cs="Times New Roman"/>
        </w:rPr>
      </w:pPr>
    </w:p>
    <w:p w14:paraId="00000114"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t>47.  Travel</w:t>
      </w:r>
      <w:r>
        <w:rPr>
          <w:rFonts w:ascii="Times New Roman" w:eastAsia="Times New Roman" w:hAnsi="Times New Roman" w:cs="Times New Roman"/>
        </w:rPr>
        <w:t xml:space="preserve">.  No expenses for travel will be reimbursed unless specifically authorized by this Contract.  Permitted expenses will be reimbursed at the rate paid by the State and in accordance with the Budget Agency’s </w:t>
      </w:r>
      <w:r>
        <w:rPr>
          <w:rFonts w:ascii="Times New Roman" w:eastAsia="Times New Roman" w:hAnsi="Times New Roman" w:cs="Times New Roman"/>
          <w:i/>
        </w:rPr>
        <w:t xml:space="preserve">Financial Management Circular – Travel Policies and Procedures </w:t>
      </w:r>
      <w:r>
        <w:rPr>
          <w:rFonts w:ascii="Times New Roman" w:eastAsia="Times New Roman" w:hAnsi="Times New Roman" w:cs="Times New Roman"/>
        </w:rPr>
        <w:t xml:space="preserve">in effect at the time the expenditure is made.  Out-of-state travel requests must be reviewed by the State for availability of funds and for conformance with </w:t>
      </w:r>
      <w:r>
        <w:rPr>
          <w:rFonts w:ascii="Times New Roman" w:eastAsia="Times New Roman" w:hAnsi="Times New Roman" w:cs="Times New Roman"/>
          <w:i/>
        </w:rPr>
        <w:t>Circular</w:t>
      </w:r>
      <w:r>
        <w:rPr>
          <w:rFonts w:ascii="Times New Roman" w:eastAsia="Times New Roman" w:hAnsi="Times New Roman" w:cs="Times New Roman"/>
        </w:rPr>
        <w:t xml:space="preserve"> guidelines.</w:t>
      </w:r>
    </w:p>
    <w:p w14:paraId="00000115" w14:textId="77777777" w:rsidR="00E650F5" w:rsidRDefault="00E650F5">
      <w:pPr>
        <w:spacing w:after="0" w:line="240" w:lineRule="auto"/>
        <w:rPr>
          <w:rFonts w:ascii="Times New Roman" w:eastAsia="Times New Roman" w:hAnsi="Times New Roman" w:cs="Times New Roman"/>
        </w:rPr>
      </w:pPr>
    </w:p>
    <w:p w14:paraId="00000116"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t>48.  Waiver of Rights</w:t>
      </w:r>
      <w:r>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00000117" w14:textId="77777777" w:rsidR="00E650F5" w:rsidRDefault="00E650F5">
      <w:pPr>
        <w:spacing w:after="0" w:line="240" w:lineRule="auto"/>
        <w:rPr>
          <w:rFonts w:ascii="Times New Roman" w:eastAsia="Times New Roman" w:hAnsi="Times New Roman" w:cs="Times New Roman"/>
        </w:rPr>
      </w:pPr>
    </w:p>
    <w:p w14:paraId="00000118"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t>49.  Work Standards</w:t>
      </w:r>
      <w:r>
        <w:rPr>
          <w:rFonts w:ascii="Times New Roman" w:eastAsia="Times New Roman" w:hAnsi="Times New Roman" w:cs="Times New Roman"/>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00000119" w14:textId="77777777" w:rsidR="00E650F5" w:rsidRDefault="00E650F5">
      <w:pPr>
        <w:spacing w:after="0" w:line="240" w:lineRule="auto"/>
        <w:rPr>
          <w:rFonts w:ascii="Times New Roman" w:eastAsia="Times New Roman" w:hAnsi="Times New Roman" w:cs="Times New Roman"/>
        </w:rPr>
      </w:pPr>
    </w:p>
    <w:p w14:paraId="0000011A"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t>50.  State Boilerplate Affirmation Clause</w:t>
      </w:r>
      <w:r>
        <w:rPr>
          <w:rFonts w:ascii="Times New Roman" w:eastAsia="Times New Roman" w:hAnsi="Times New Roman" w:cs="Times New Roman"/>
        </w:rPr>
        <w:t xml:space="preserve">.  I swear or affirm under the penalties of perjury that I have not altered, modified, changed or deleted the State’s standard contract clauses (as contained in the </w:t>
      </w:r>
      <w:r>
        <w:rPr>
          <w:rFonts w:ascii="Times New Roman" w:eastAsia="Times New Roman" w:hAnsi="Times New Roman" w:cs="Times New Roman"/>
          <w:i/>
        </w:rPr>
        <w:t xml:space="preserve">2021 </w:t>
      </w:r>
      <w:r>
        <w:rPr>
          <w:rFonts w:ascii="Times New Roman" w:eastAsia="Times New Roman" w:hAnsi="Times New Roman" w:cs="Times New Roman"/>
        </w:rPr>
        <w:t xml:space="preserve">OAG/ IDOA </w:t>
      </w:r>
      <w:r>
        <w:rPr>
          <w:rFonts w:ascii="Times New Roman" w:eastAsia="Times New Roman" w:hAnsi="Times New Roman" w:cs="Times New Roman"/>
          <w:i/>
        </w:rPr>
        <w:t xml:space="preserve">Professional Services Contract Manual </w:t>
      </w:r>
      <w:r>
        <w:rPr>
          <w:rFonts w:ascii="Times New Roman" w:eastAsia="Times New Roman" w:hAnsi="Times New Roman" w:cs="Times New Roman"/>
        </w:rPr>
        <w:t>or</w:t>
      </w:r>
      <w:r>
        <w:rPr>
          <w:rFonts w:ascii="Times New Roman" w:eastAsia="Times New Roman" w:hAnsi="Times New Roman" w:cs="Times New Roman"/>
          <w:i/>
        </w:rPr>
        <w:t xml:space="preserve"> </w:t>
      </w:r>
      <w:r>
        <w:rPr>
          <w:rFonts w:ascii="Times New Roman" w:eastAsia="Times New Roman" w:hAnsi="Times New Roman" w:cs="Times New Roman"/>
        </w:rPr>
        <w:t>the</w:t>
      </w:r>
      <w:r>
        <w:rPr>
          <w:rFonts w:ascii="Times New Roman" w:eastAsia="Times New Roman" w:hAnsi="Times New Roman" w:cs="Times New Roman"/>
          <w:i/>
        </w:rPr>
        <w:t xml:space="preserve"> 2021 SCM Template</w:t>
      </w:r>
      <w:r>
        <w:rPr>
          <w:rFonts w:ascii="Times New Roman" w:eastAsia="Times New Roman" w:hAnsi="Times New Roman" w:cs="Times New Roman"/>
        </w:rPr>
        <w:t>) in any way except as follows: _____________________________</w:t>
      </w:r>
    </w:p>
    <w:p w14:paraId="0000011B" w14:textId="77777777" w:rsidR="00E650F5" w:rsidRDefault="00E650F5">
      <w:pPr>
        <w:spacing w:after="0" w:line="240" w:lineRule="auto"/>
        <w:rPr>
          <w:rFonts w:ascii="Times New Roman" w:eastAsia="Times New Roman" w:hAnsi="Times New Roman" w:cs="Times New Roman"/>
        </w:rPr>
      </w:pPr>
    </w:p>
    <w:p w14:paraId="0000011C" w14:textId="77777777" w:rsidR="00E650F5" w:rsidRDefault="00000000">
      <w:pPr>
        <w:spacing w:after="0" w:line="240" w:lineRule="auto"/>
        <w:jc w:val="center"/>
        <w:rPr>
          <w:rFonts w:ascii="Times New Roman" w:eastAsia="Times New Roman" w:hAnsi="Times New Roman" w:cs="Times New Roman"/>
          <w:b/>
        </w:rPr>
      </w:pPr>
      <w:bookmarkStart w:id="18" w:name="_heading=h.tyjcwt" w:colFirst="0" w:colLast="0"/>
      <w:bookmarkEnd w:id="18"/>
      <w:r>
        <w:br w:type="page"/>
      </w:r>
      <w:r>
        <w:rPr>
          <w:rFonts w:ascii="Times New Roman" w:eastAsia="Times New Roman" w:hAnsi="Times New Roman" w:cs="Times New Roman"/>
          <w:b/>
        </w:rPr>
        <w:lastRenderedPageBreak/>
        <w:t>Non-Collusion and Acceptance</w:t>
      </w:r>
    </w:p>
    <w:p w14:paraId="0000011D" w14:textId="77777777" w:rsidR="00E650F5" w:rsidRDefault="00E650F5">
      <w:pPr>
        <w:spacing w:after="0" w:line="240" w:lineRule="auto"/>
        <w:rPr>
          <w:rFonts w:ascii="Times New Roman" w:eastAsia="Times New Roman" w:hAnsi="Times New Roman" w:cs="Times New Roman"/>
          <w:sz w:val="16"/>
          <w:szCs w:val="16"/>
        </w:rPr>
      </w:pPr>
    </w:p>
    <w:p w14:paraId="0000011E" w14:textId="77777777" w:rsidR="00E650F5" w:rsidRDefault="00000000">
      <w:pPr>
        <w:spacing w:after="0" w:line="240" w:lineRule="auto"/>
        <w:rPr>
          <w:rFonts w:ascii="Times New Roman" w:eastAsia="Times New Roman" w:hAnsi="Times New Roman" w:cs="Times New Roman"/>
          <w:b/>
        </w:rPr>
      </w:pPr>
      <w:r>
        <w:rPr>
          <w:rFonts w:ascii="Times New Roman" w:eastAsia="Times New Roman" w:hAnsi="Times New Roman" w:cs="Times New Roman"/>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    </w:t>
      </w:r>
      <w:r>
        <w:rPr>
          <w:rFonts w:ascii="Times New Roman" w:eastAsia="Times New Roman" w:hAnsi="Times New Roman" w:cs="Times New Roman"/>
          <w:b/>
        </w:rPr>
        <w:t>Furthermore, if the undersigned has knowledge that a state officer, employee, or special state appointee, as those terms are defined in IC § 4-2-6-1, has a financial interest in the Contract, the Contractor attests to compliance with the disclosure requirements in IC § 4-2-6-10.5.</w:t>
      </w:r>
    </w:p>
    <w:p w14:paraId="0000011F" w14:textId="77777777" w:rsidR="00E650F5" w:rsidRDefault="00000000">
      <w:pPr>
        <w:jc w:val="center"/>
        <w:rPr>
          <w:rFonts w:ascii="Times New Roman" w:eastAsia="Times New Roman" w:hAnsi="Times New Roman" w:cs="Times New Roman"/>
          <w:b/>
        </w:rPr>
      </w:pPr>
      <w:r>
        <w:rPr>
          <w:rFonts w:ascii="Times New Roman" w:eastAsia="Times New Roman" w:hAnsi="Times New Roman" w:cs="Times New Roman"/>
          <w:b/>
        </w:rPr>
        <w:t>Agreement to Use Electronic Signatures</w:t>
      </w:r>
    </w:p>
    <w:p w14:paraId="00000120"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16">
        <w:r>
          <w:rPr>
            <w:rFonts w:ascii="Times New Roman" w:eastAsia="Times New Roman" w:hAnsi="Times New Roman" w:cs="Times New Roman"/>
            <w:color w:val="0563C1"/>
            <w:u w:val="single"/>
          </w:rPr>
          <w:t>https://fs.gmis.in.gov/psp/guest/SUPPLIER/ERP/c/SOI_CUSTOM_APPS.SOI_PUBLIC_CNTRCTS.GBL</w:t>
        </w:r>
      </w:hyperlink>
      <w:r>
        <w:rPr>
          <w:rFonts w:ascii="Times New Roman" w:eastAsia="Times New Roman" w:hAnsi="Times New Roman" w:cs="Times New Roman"/>
        </w:rPr>
        <w:t>?</w:t>
      </w:r>
    </w:p>
    <w:p w14:paraId="00000121" w14:textId="77777777" w:rsidR="00E650F5" w:rsidRDefault="00E650F5">
      <w:pPr>
        <w:spacing w:after="0" w:line="240" w:lineRule="auto"/>
        <w:rPr>
          <w:rFonts w:ascii="Times New Roman" w:eastAsia="Times New Roman" w:hAnsi="Times New Roman" w:cs="Times New Roman"/>
        </w:rPr>
      </w:pPr>
    </w:p>
    <w:p w14:paraId="00000122"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t>In Witness Whereof</w:t>
      </w:r>
      <w:r>
        <w:rPr>
          <w:rFonts w:ascii="Times New Roman" w:eastAsia="Times New Roman" w:hAnsi="Times New Roman" w:cs="Times New Roman"/>
        </w:rPr>
        <w:t>, the Contractor and the State have, through their duly authorized representatives, entered into this Contract.  The parties, having read and understood the foregoing terms of this Contract, do by their respective signatures dated below agree to the terms thereof.</w:t>
      </w:r>
    </w:p>
    <w:p w14:paraId="00000123" w14:textId="77777777" w:rsidR="00E650F5" w:rsidRDefault="00E650F5">
      <w:pPr>
        <w:spacing w:after="0" w:line="240" w:lineRule="auto"/>
        <w:rPr>
          <w:rFonts w:ascii="Times New Roman" w:eastAsia="Times New Roman" w:hAnsi="Times New Roman" w:cs="Times New Roman"/>
        </w:rPr>
      </w:pPr>
    </w:p>
    <w:p w14:paraId="00000124"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[Contractor]</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[Indiana Agency]</w:t>
      </w:r>
    </w:p>
    <w:p w14:paraId="00000125"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By: _________________________________</w:t>
      </w:r>
      <w:r>
        <w:rPr>
          <w:rFonts w:ascii="Times New Roman" w:eastAsia="Times New Roman" w:hAnsi="Times New Roman" w:cs="Times New Roman"/>
        </w:rPr>
        <w:tab/>
      </w:r>
      <w:r>
        <w:rPr>
          <w:rFonts w:ascii="Times New Roman" w:eastAsia="Times New Roman" w:hAnsi="Times New Roman" w:cs="Times New Roman"/>
        </w:rPr>
        <w:tab/>
      </w:r>
      <w:proofErr w:type="gramStart"/>
      <w:r>
        <w:rPr>
          <w:rFonts w:ascii="Times New Roman" w:eastAsia="Times New Roman" w:hAnsi="Times New Roman" w:cs="Times New Roman"/>
        </w:rPr>
        <w:t>By</w:t>
      </w:r>
      <w:proofErr w:type="gramEnd"/>
      <w:r>
        <w:rPr>
          <w:rFonts w:ascii="Times New Roman" w:eastAsia="Times New Roman" w:hAnsi="Times New Roman" w:cs="Times New Roman"/>
        </w:rPr>
        <w:t>: _______________________________</w:t>
      </w:r>
    </w:p>
    <w:p w14:paraId="00000126" w14:textId="77777777" w:rsidR="00E650F5" w:rsidRDefault="00E650F5">
      <w:pPr>
        <w:spacing w:after="0" w:line="240" w:lineRule="auto"/>
        <w:rPr>
          <w:rFonts w:ascii="Times New Roman" w:eastAsia="Times New Roman" w:hAnsi="Times New Roman" w:cs="Times New Roman"/>
        </w:rPr>
      </w:pPr>
    </w:p>
    <w:p w14:paraId="00000127"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_____________________________________</w:t>
      </w:r>
      <w:r>
        <w:rPr>
          <w:rFonts w:ascii="Times New Roman" w:eastAsia="Times New Roman" w:hAnsi="Times New Roman" w:cs="Times New Roman"/>
        </w:rPr>
        <w:tab/>
      </w:r>
      <w:r>
        <w:rPr>
          <w:rFonts w:ascii="Times New Roman" w:eastAsia="Times New Roman" w:hAnsi="Times New Roman" w:cs="Times New Roman"/>
        </w:rPr>
        <w:tab/>
        <w:t>___________________________________</w:t>
      </w:r>
    </w:p>
    <w:p w14:paraId="00000128"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Name and Title, Printed</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Name and Title, Printed</w:t>
      </w:r>
    </w:p>
    <w:p w14:paraId="00000129" w14:textId="77777777" w:rsidR="00E650F5" w:rsidRDefault="00E650F5">
      <w:pPr>
        <w:spacing w:after="0" w:line="240" w:lineRule="auto"/>
        <w:rPr>
          <w:rFonts w:ascii="Times New Roman" w:eastAsia="Times New Roman" w:hAnsi="Times New Roman" w:cs="Times New Roman"/>
        </w:rPr>
      </w:pPr>
    </w:p>
    <w:p w14:paraId="0000012A"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Date: _____________________________</w:t>
      </w:r>
      <w:r>
        <w:rPr>
          <w:rFonts w:ascii="Times New Roman" w:eastAsia="Times New Roman" w:hAnsi="Times New Roman" w:cs="Times New Roman"/>
        </w:rPr>
        <w:tab/>
      </w:r>
      <w:r>
        <w:rPr>
          <w:rFonts w:ascii="Times New Roman" w:eastAsia="Times New Roman" w:hAnsi="Times New Roman" w:cs="Times New Roman"/>
        </w:rPr>
        <w:tab/>
        <w:t>Date: ___________________________</w:t>
      </w:r>
    </w:p>
    <w:p w14:paraId="0000012B" w14:textId="77777777" w:rsidR="00E650F5" w:rsidRDefault="00E650F5">
      <w:pPr>
        <w:spacing w:after="0" w:line="240" w:lineRule="auto"/>
        <w:rPr>
          <w:rFonts w:ascii="Times New Roman" w:eastAsia="Times New Roman" w:hAnsi="Times New Roman" w:cs="Times New Roman"/>
          <w:b/>
        </w:rPr>
      </w:pPr>
    </w:p>
    <w:p w14:paraId="0000012C" w14:textId="77777777" w:rsidR="00E650F5" w:rsidRDefault="00000000">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Approved by: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Approved by:</w:t>
      </w:r>
      <w:r>
        <w:rPr>
          <w:rFonts w:ascii="Times New Roman" w:eastAsia="Times New Roman" w:hAnsi="Times New Roman" w:cs="Times New Roman"/>
        </w:rPr>
        <w:t xml:space="preserve">    </w:t>
      </w:r>
    </w:p>
    <w:p w14:paraId="0000012D"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Indiana Department of Administration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State Budget Agency</w:t>
      </w:r>
    </w:p>
    <w:p w14:paraId="0000012E" w14:textId="77777777" w:rsidR="00E650F5" w:rsidRDefault="00E650F5">
      <w:pPr>
        <w:spacing w:after="0" w:line="240" w:lineRule="auto"/>
        <w:rPr>
          <w:rFonts w:ascii="Times New Roman" w:eastAsia="Times New Roman" w:hAnsi="Times New Roman" w:cs="Times New Roman"/>
        </w:rPr>
      </w:pPr>
    </w:p>
    <w:p w14:paraId="0000012F"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By: ________________________________(for)</w:t>
      </w:r>
      <w:r>
        <w:rPr>
          <w:rFonts w:ascii="Times New Roman" w:eastAsia="Times New Roman" w:hAnsi="Times New Roman" w:cs="Times New Roman"/>
        </w:rPr>
        <w:tab/>
      </w:r>
      <w:r>
        <w:rPr>
          <w:rFonts w:ascii="Times New Roman" w:eastAsia="Times New Roman" w:hAnsi="Times New Roman" w:cs="Times New Roman"/>
        </w:rPr>
        <w:tab/>
        <w:t>By:  _______________________________ (for)</w:t>
      </w:r>
    </w:p>
    <w:p w14:paraId="00000130"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Rebecca Holwerda, Commissioner</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Zachary Q. Jackson, Director</w:t>
      </w:r>
      <w:r>
        <w:rPr>
          <w:rFonts w:ascii="Times New Roman" w:eastAsia="Times New Roman" w:hAnsi="Times New Roman" w:cs="Times New Roman"/>
        </w:rPr>
        <w:tab/>
      </w:r>
    </w:p>
    <w:p w14:paraId="00000131" w14:textId="77777777" w:rsidR="00E650F5" w:rsidRDefault="00E650F5">
      <w:pPr>
        <w:spacing w:after="0" w:line="240" w:lineRule="auto"/>
        <w:rPr>
          <w:rFonts w:ascii="Times New Roman" w:eastAsia="Times New Roman" w:hAnsi="Times New Roman" w:cs="Times New Roman"/>
        </w:rPr>
      </w:pPr>
    </w:p>
    <w:p w14:paraId="00000132" w14:textId="77777777" w:rsidR="00E650F5" w:rsidRDefault="00000000">
      <w:pPr>
        <w:spacing w:after="0" w:line="240" w:lineRule="auto"/>
        <w:rPr>
          <w:rFonts w:ascii="Times New Roman" w:eastAsia="Times New Roman" w:hAnsi="Times New Roman" w:cs="Times New Roman"/>
        </w:rPr>
      </w:pPr>
      <w:proofErr w:type="gramStart"/>
      <w:r>
        <w:rPr>
          <w:rFonts w:ascii="Times New Roman" w:eastAsia="Times New Roman" w:hAnsi="Times New Roman" w:cs="Times New Roman"/>
        </w:rPr>
        <w:t>Date:_</w:t>
      </w:r>
      <w:proofErr w:type="gramEnd"/>
      <w:r>
        <w:rPr>
          <w:rFonts w:ascii="Times New Roman" w:eastAsia="Times New Roman" w:hAnsi="Times New Roman" w:cs="Times New Roman"/>
        </w:rPr>
        <w:t xml:space="preserve">_______________________________ </w:t>
      </w:r>
      <w:r>
        <w:rPr>
          <w:rFonts w:ascii="Times New Roman" w:eastAsia="Times New Roman" w:hAnsi="Times New Roman" w:cs="Times New Roman"/>
        </w:rPr>
        <w:tab/>
      </w:r>
      <w:r>
        <w:rPr>
          <w:rFonts w:ascii="Times New Roman" w:eastAsia="Times New Roman" w:hAnsi="Times New Roman" w:cs="Times New Roman"/>
        </w:rPr>
        <w:tab/>
        <w:t>Date: _________________________________</w:t>
      </w:r>
    </w:p>
    <w:p w14:paraId="00000133" w14:textId="77777777" w:rsidR="00E650F5" w:rsidRDefault="00E650F5">
      <w:pPr>
        <w:spacing w:after="0" w:line="240" w:lineRule="auto"/>
        <w:rPr>
          <w:rFonts w:ascii="Times New Roman" w:eastAsia="Times New Roman" w:hAnsi="Times New Roman" w:cs="Times New Roman"/>
          <w:b/>
        </w:rPr>
      </w:pPr>
    </w:p>
    <w:p w14:paraId="00000134"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b/>
        </w:rPr>
        <w:t>APPROVED as to Form and Legality:</w:t>
      </w:r>
    </w:p>
    <w:p w14:paraId="00000135"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Office of the Attorney General</w:t>
      </w:r>
    </w:p>
    <w:p w14:paraId="00000136" w14:textId="77777777" w:rsidR="00E650F5" w:rsidRDefault="00E650F5">
      <w:pPr>
        <w:spacing w:after="0" w:line="240" w:lineRule="auto"/>
        <w:rPr>
          <w:rFonts w:ascii="Times New Roman" w:eastAsia="Times New Roman" w:hAnsi="Times New Roman" w:cs="Times New Roman"/>
        </w:rPr>
      </w:pPr>
    </w:p>
    <w:p w14:paraId="00000137"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___________________________________(for)</w:t>
      </w:r>
    </w:p>
    <w:p w14:paraId="00000138"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Theodore E. </w:t>
      </w:r>
      <w:proofErr w:type="spellStart"/>
      <w:r>
        <w:rPr>
          <w:rFonts w:ascii="Times New Roman" w:eastAsia="Times New Roman" w:hAnsi="Times New Roman" w:cs="Times New Roman"/>
        </w:rPr>
        <w:t>Rokita</w:t>
      </w:r>
      <w:proofErr w:type="spellEnd"/>
      <w:r>
        <w:rPr>
          <w:rFonts w:ascii="Times New Roman" w:eastAsia="Times New Roman" w:hAnsi="Times New Roman" w:cs="Times New Roman"/>
        </w:rPr>
        <w:t>, Attorney General</w:t>
      </w:r>
    </w:p>
    <w:p w14:paraId="00000139"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p>
    <w:p w14:paraId="0000013A"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Date: _________________________________</w:t>
      </w:r>
      <w:r>
        <w:rPr>
          <w:rFonts w:ascii="Times New Roman" w:eastAsia="Times New Roman" w:hAnsi="Times New Roman" w:cs="Times New Roman"/>
        </w:rPr>
        <w:tab/>
      </w:r>
    </w:p>
    <w:p w14:paraId="0000013B" w14:textId="77777777" w:rsidR="00E650F5" w:rsidRDefault="00E650F5">
      <w:pPr>
        <w:spacing w:after="0" w:line="240" w:lineRule="auto"/>
        <w:rPr>
          <w:rFonts w:ascii="Times New Roman" w:eastAsia="Times New Roman" w:hAnsi="Times New Roman" w:cs="Times New Roman"/>
          <w:b/>
        </w:rPr>
      </w:pPr>
    </w:p>
    <w:p w14:paraId="0000013C" w14:textId="77777777" w:rsidR="00E650F5" w:rsidRDefault="00000000">
      <w:pPr>
        <w:spacing w:after="0" w:line="240" w:lineRule="auto"/>
        <w:rPr>
          <w:rFonts w:ascii="Times New Roman" w:eastAsia="Times New Roman" w:hAnsi="Times New Roman" w:cs="Times New Roman"/>
          <w:b/>
        </w:rPr>
      </w:pPr>
      <w:r>
        <w:rPr>
          <w:rFonts w:ascii="Times New Roman" w:eastAsia="Times New Roman" w:hAnsi="Times New Roman" w:cs="Times New Roman"/>
          <w:b/>
        </w:rPr>
        <w:t>Approved by:</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p>
    <w:p w14:paraId="0000013D"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Indiana Office of Technology</w:t>
      </w:r>
    </w:p>
    <w:p w14:paraId="0000013E"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ab/>
      </w:r>
    </w:p>
    <w:p w14:paraId="0000013F" w14:textId="77777777" w:rsidR="00E650F5" w:rsidRDefault="00000000">
      <w:pPr>
        <w:spacing w:after="0" w:line="240" w:lineRule="auto"/>
        <w:rPr>
          <w:rFonts w:ascii="Times New Roman" w:eastAsia="Times New Roman" w:hAnsi="Times New Roman" w:cs="Times New Roman"/>
          <w:b/>
        </w:rPr>
      </w:pPr>
      <w:r>
        <w:rPr>
          <w:rFonts w:ascii="Times New Roman" w:eastAsia="Times New Roman" w:hAnsi="Times New Roman" w:cs="Times New Roman"/>
        </w:rPr>
        <w:t>By: __________________________________ (for)</w:t>
      </w:r>
      <w:r>
        <w:rPr>
          <w:rFonts w:ascii="Times New Roman" w:eastAsia="Times New Roman" w:hAnsi="Times New Roman" w:cs="Times New Roman"/>
          <w:b/>
        </w:rPr>
        <w:tab/>
      </w:r>
    </w:p>
    <w:p w14:paraId="00000140"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Tracy E. Barnes, Chief Information Officer</w:t>
      </w:r>
    </w:p>
    <w:p w14:paraId="00000141" w14:textId="77777777" w:rsidR="00E650F5" w:rsidRDefault="00E650F5">
      <w:pPr>
        <w:spacing w:after="0" w:line="240" w:lineRule="auto"/>
        <w:rPr>
          <w:rFonts w:ascii="Times New Roman" w:eastAsia="Times New Roman" w:hAnsi="Times New Roman" w:cs="Times New Roman"/>
        </w:rPr>
      </w:pPr>
    </w:p>
    <w:p w14:paraId="00000142" w14:textId="77777777" w:rsidR="00E650F5"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Date: _________________________________</w:t>
      </w:r>
    </w:p>
    <w:sectPr w:rsidR="00E650F5">
      <w:footerReference w:type="default" r:id="rId1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456691" w14:textId="77777777" w:rsidR="00CC790E" w:rsidRDefault="00CC790E">
      <w:pPr>
        <w:spacing w:after="0" w:line="240" w:lineRule="auto"/>
      </w:pPr>
      <w:r>
        <w:separator/>
      </w:r>
    </w:p>
  </w:endnote>
  <w:endnote w:type="continuationSeparator" w:id="0">
    <w:p w14:paraId="54488113" w14:textId="77777777" w:rsidR="00CC790E" w:rsidRDefault="00CC79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43" w14:textId="311D2CAE" w:rsidR="00E650F5" w:rsidRDefault="00000000">
    <w:pPr>
      <w:pBdr>
        <w:top w:val="nil"/>
        <w:left w:val="nil"/>
        <w:bottom w:val="nil"/>
        <w:right w:val="nil"/>
        <w:between w:val="nil"/>
      </w:pBdr>
      <w:tabs>
        <w:tab w:val="center" w:pos="4680"/>
        <w:tab w:val="right" w:pos="9360"/>
      </w:tabs>
      <w:spacing w:after="0" w:line="240" w:lineRule="auto"/>
      <w:jc w:val="center"/>
      <w:rPr>
        <w:color w:val="000000"/>
      </w:rPr>
    </w:pPr>
    <w:r>
      <w:rPr>
        <w:color w:val="000000"/>
      </w:rPr>
      <w:t xml:space="preserve">Page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793D3C">
      <w:rPr>
        <w:b/>
        <w:noProof/>
        <w:color w:val="000000"/>
        <w:sz w:val="24"/>
        <w:szCs w:val="24"/>
      </w:rPr>
      <w:t>1</w:t>
    </w:r>
    <w:r>
      <w:rPr>
        <w:b/>
        <w:color w:val="000000"/>
        <w:sz w:val="24"/>
        <w:szCs w:val="24"/>
      </w:rPr>
      <w:fldChar w:fldCharType="end"/>
    </w:r>
    <w:r>
      <w:rPr>
        <w:color w:val="000000"/>
      </w:rPr>
      <w:t xml:space="preserve"> of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793D3C">
      <w:rPr>
        <w:b/>
        <w:noProof/>
        <w:color w:val="000000"/>
        <w:sz w:val="24"/>
        <w:szCs w:val="24"/>
      </w:rPr>
      <w:t>2</w:t>
    </w:r>
    <w:r>
      <w:rPr>
        <w:b/>
        <w:color w:val="000000"/>
        <w:sz w:val="24"/>
        <w:szCs w:val="24"/>
      </w:rPr>
      <w:fldChar w:fldCharType="end"/>
    </w:r>
  </w:p>
  <w:p w14:paraId="00000144" w14:textId="77777777" w:rsidR="00E650F5" w:rsidRDefault="00000000">
    <w:pPr>
      <w:pBdr>
        <w:top w:val="nil"/>
        <w:left w:val="nil"/>
        <w:bottom w:val="nil"/>
        <w:right w:val="nil"/>
        <w:between w:val="nil"/>
      </w:pBdr>
      <w:tabs>
        <w:tab w:val="center" w:pos="4680"/>
        <w:tab w:val="right" w:pos="9360"/>
      </w:tabs>
      <w:spacing w:after="0" w:line="240" w:lineRule="auto"/>
      <w:rPr>
        <w:color w:val="000000"/>
        <w:sz w:val="20"/>
        <w:szCs w:val="20"/>
      </w:rPr>
    </w:pPr>
    <w:r>
      <w:rPr>
        <w:color w:val="000000"/>
        <w:sz w:val="20"/>
        <w:szCs w:val="20"/>
      </w:rPr>
      <w:t>9/2021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0C2994" w14:textId="77777777" w:rsidR="00CC790E" w:rsidRDefault="00CC790E">
      <w:pPr>
        <w:spacing w:after="0" w:line="240" w:lineRule="auto"/>
      </w:pPr>
      <w:r>
        <w:separator/>
      </w:r>
    </w:p>
  </w:footnote>
  <w:footnote w:type="continuationSeparator" w:id="0">
    <w:p w14:paraId="000EAD29" w14:textId="77777777" w:rsidR="00CC790E" w:rsidRDefault="00CC79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961285"/>
    <w:multiLevelType w:val="multilevel"/>
    <w:tmpl w:val="718C6B38"/>
    <w:lvl w:ilvl="0">
      <w:start w:val="1"/>
      <w:numFmt w:val="upperLetter"/>
      <w:lvlText w:val="(%1)"/>
      <w:lvlJc w:val="left"/>
      <w:pPr>
        <w:ind w:left="1080" w:hanging="360"/>
      </w:pPr>
    </w:lvl>
    <w:lvl w:ilvl="1">
      <w:start w:val="1"/>
      <w:numFmt w:val="lowerRoman"/>
      <w:lvlText w:val="(%2)"/>
      <w:lvlJc w:val="left"/>
      <w:pPr>
        <w:ind w:left="1440" w:hanging="360"/>
      </w:pPr>
    </w:lvl>
    <w:lvl w:ilvl="2">
      <w:start w:val="1"/>
      <w:numFmt w:val="lowerRoman"/>
      <w:lvlText w:val="%3."/>
      <w:lvlJc w:val="right"/>
      <w:pPr>
        <w:ind w:left="2520" w:hanging="180"/>
      </w:pPr>
    </w:lvl>
    <w:lvl w:ilvl="3">
      <w:start w:val="28"/>
      <w:numFmt w:val="decimal"/>
      <w:lvlText w:val="%4."/>
      <w:lvlJc w:val="left"/>
      <w:pPr>
        <w:ind w:left="3285" w:hanging="405"/>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1EE86E0F"/>
    <w:multiLevelType w:val="multilevel"/>
    <w:tmpl w:val="28663468"/>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 w15:restartNumberingAfterBreak="0">
    <w:nsid w:val="49936074"/>
    <w:multiLevelType w:val="multilevel"/>
    <w:tmpl w:val="355C837A"/>
    <w:lvl w:ilvl="0">
      <w:start w:val="1"/>
      <w:numFmt w:val="upperLetter"/>
      <w:lvlText w:val="%1."/>
      <w:lvlJc w:val="left"/>
      <w:pPr>
        <w:ind w:left="36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59E31A50"/>
    <w:multiLevelType w:val="multilevel"/>
    <w:tmpl w:val="41163BB6"/>
    <w:lvl w:ilvl="0">
      <w:start w:val="1"/>
      <w:numFmt w:val="decimal"/>
      <w:lvlText w:val="%1."/>
      <w:lvlJc w:val="left"/>
      <w:pPr>
        <w:ind w:left="36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7E9C09A1"/>
    <w:multiLevelType w:val="multilevel"/>
    <w:tmpl w:val="1288629E"/>
    <w:lvl w:ilvl="0">
      <w:start w:val="1"/>
      <w:numFmt w:val="decimal"/>
      <w:lvlText w:val="(%1)"/>
      <w:lvlJc w:val="left"/>
      <w:pPr>
        <w:ind w:left="720" w:hanging="360"/>
      </w:pPr>
    </w:lvl>
    <w:lvl w:ilvl="1">
      <w:start w:val="1"/>
      <w:numFmt w:val="lowerLetter"/>
      <w:lvlText w:val="%2."/>
      <w:lvlJc w:val="left"/>
      <w:pPr>
        <w:ind w:left="360" w:hanging="360"/>
      </w:pPr>
    </w:lvl>
    <w:lvl w:ilvl="2">
      <w:start w:val="1"/>
      <w:numFmt w:val="lowerRoman"/>
      <w:lvlText w:val="%3."/>
      <w:lvlJc w:val="right"/>
      <w:pPr>
        <w:ind w:left="1080" w:hanging="180"/>
      </w:pPr>
    </w:lvl>
    <w:lvl w:ilvl="3">
      <w:start w:val="1"/>
      <w:numFmt w:val="decimal"/>
      <w:lvlText w:val="%4."/>
      <w:lvlJc w:val="left"/>
      <w:pPr>
        <w:ind w:left="1800" w:hanging="360"/>
      </w:pPr>
    </w:lvl>
    <w:lvl w:ilvl="4">
      <w:start w:val="1"/>
      <w:numFmt w:val="lowerLetter"/>
      <w:lvlText w:val="%5."/>
      <w:lvlJc w:val="left"/>
      <w:pPr>
        <w:ind w:left="2520" w:hanging="360"/>
      </w:pPr>
    </w:lvl>
    <w:lvl w:ilvl="5">
      <w:start w:val="1"/>
      <w:numFmt w:val="lowerRoman"/>
      <w:lvlText w:val="%6."/>
      <w:lvlJc w:val="right"/>
      <w:pPr>
        <w:ind w:left="3240" w:hanging="180"/>
      </w:pPr>
    </w:lvl>
    <w:lvl w:ilvl="6">
      <w:start w:val="1"/>
      <w:numFmt w:val="decimal"/>
      <w:lvlText w:val="%7."/>
      <w:lvlJc w:val="left"/>
      <w:pPr>
        <w:ind w:left="3960" w:hanging="360"/>
      </w:pPr>
    </w:lvl>
    <w:lvl w:ilvl="7">
      <w:start w:val="1"/>
      <w:numFmt w:val="lowerLetter"/>
      <w:lvlText w:val="%8."/>
      <w:lvlJc w:val="left"/>
      <w:pPr>
        <w:ind w:left="4680" w:hanging="360"/>
      </w:pPr>
    </w:lvl>
    <w:lvl w:ilvl="8">
      <w:start w:val="1"/>
      <w:numFmt w:val="lowerRoman"/>
      <w:lvlText w:val="%9."/>
      <w:lvlJc w:val="right"/>
      <w:pPr>
        <w:ind w:left="5400" w:hanging="180"/>
      </w:pPr>
    </w:lvl>
  </w:abstractNum>
  <w:num w:numId="1" w16cid:durableId="1237325971">
    <w:abstractNumId w:val="0"/>
  </w:num>
  <w:num w:numId="2" w16cid:durableId="1694189774">
    <w:abstractNumId w:val="4"/>
  </w:num>
  <w:num w:numId="3" w16cid:durableId="1222669703">
    <w:abstractNumId w:val="1"/>
  </w:num>
  <w:num w:numId="4" w16cid:durableId="1351832014">
    <w:abstractNumId w:val="3"/>
  </w:num>
  <w:num w:numId="5" w16cid:durableId="15003885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0F5"/>
    <w:rsid w:val="004D0F46"/>
    <w:rsid w:val="00793D3C"/>
    <w:rsid w:val="00CC790E"/>
    <w:rsid w:val="00E65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1D42B949-EBAC-AD41-A38C-E9C2D965A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in.gov/ig/" TargetMode="External"/><Relationship Id="rId13" Type="http://schemas.openxmlformats.org/officeDocument/2006/relationships/hyperlink" Target="mailto:MWBECompliance@idoa.IN.go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gov/iot/2394.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fs.gmis.in.gov/psp/guest/SUPPLIER/ERP/c/SOI_CUSTOM_APPS.SOI_PUBLIC_CNTRCTS.GB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gov/idoa/mwbe/payaudit.htm" TargetMode="External"/><Relationship Id="rId5" Type="http://schemas.openxmlformats.org/officeDocument/2006/relationships/webSettings" Target="webSettings.xml"/><Relationship Id="rId15" Type="http://schemas.openxmlformats.org/officeDocument/2006/relationships/hyperlink" Target="http://www.in.gov/idoa/mwbe/payaudit.htm" TargetMode="External"/><Relationship Id="rId10" Type="http://schemas.openxmlformats.org/officeDocument/2006/relationships/hyperlink" Target="mailto:Indianaveteranspreference@idoa.IN.go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ndianaVeteransPreference@idoa.IN.gov" TargetMode="External"/><Relationship Id="rId14" Type="http://schemas.openxmlformats.org/officeDocument/2006/relationships/hyperlink" Target="mailto:MWBECompliance@id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tL9iUQIkiJThhE2i5XfDfHTl0g==">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8087</Words>
  <Characters>46096</Characters>
  <Application>Microsoft Office Word</Application>
  <DocSecurity>0</DocSecurity>
  <Lines>384</Lines>
  <Paragraphs>108</Paragraphs>
  <ScaleCrop>false</ScaleCrop>
  <Company/>
  <LinksUpToDate>false</LinksUpToDate>
  <CharactersWithSpaces>54075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Luke Lennon</cp:lastModifiedBy>
  <cp:revision>2</cp:revision>
  <dcterms:created xsi:type="dcterms:W3CDTF">2024-09-17T16:03:00Z</dcterms:created>
  <dcterms:modified xsi:type="dcterms:W3CDTF">2024-09-17T16:03:00Z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